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0961BB25" w:rsidR="00B96854" w:rsidRPr="00F566BF" w:rsidRDefault="002D3975" w:rsidP="00B96854">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61E911C2"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202</w:t>
      </w:r>
      <w:r w:rsidR="00BA6667">
        <w:rPr>
          <w:rFonts w:ascii="GHEA Grapalat" w:hAnsi="GHEA Grapalat"/>
          <w:i w:val="0"/>
          <w:lang w:val="af-ZA"/>
        </w:rPr>
        <w:t>6</w:t>
      </w:r>
      <w:r>
        <w:rPr>
          <w:rFonts w:ascii="GHEA Grapalat" w:hAnsi="GHEA Grapalat"/>
          <w:i w:val="0"/>
          <w:lang w:val="af-ZA"/>
        </w:rPr>
        <w:t xml:space="preserve"> թվականի </w:t>
      </w:r>
      <w:r w:rsidR="00333D5A">
        <w:rPr>
          <w:rFonts w:ascii="GHEA Grapalat" w:hAnsi="GHEA Grapalat"/>
          <w:i w:val="0"/>
          <w:lang w:val="hy-AM"/>
        </w:rPr>
        <w:t>փետրվարի</w:t>
      </w:r>
      <w:r w:rsidR="009B349F">
        <w:rPr>
          <w:rFonts w:ascii="GHEA Grapalat" w:hAnsi="GHEA Grapalat"/>
          <w:i w:val="0"/>
          <w:lang w:val="hy-AM"/>
        </w:rPr>
        <w:t xml:space="preserve"> </w:t>
      </w:r>
      <w:r w:rsidR="00ED4B31">
        <w:rPr>
          <w:rFonts w:ascii="GHEA Grapalat" w:hAnsi="GHEA Grapalat"/>
          <w:i w:val="0"/>
          <w:lang w:val="hy-AM"/>
        </w:rPr>
        <w:t xml:space="preserve"> </w:t>
      </w:r>
      <w:r w:rsidR="00BA6667">
        <w:rPr>
          <w:rFonts w:ascii="GHEA Grapalat" w:hAnsi="GHEA Grapalat"/>
          <w:i w:val="0"/>
          <w:lang w:val="hy-AM"/>
        </w:rPr>
        <w:t>13</w:t>
      </w:r>
      <w:r w:rsidRPr="00682035">
        <w:rPr>
          <w:rFonts w:ascii="GHEA Grapalat" w:hAnsi="GHEA Grapalat"/>
          <w:i w:val="0"/>
          <w:lang w:val="af-ZA"/>
        </w:rPr>
        <w:t>-ի</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4E938CAB" w:rsidR="00B96854" w:rsidRPr="001B2024" w:rsidRDefault="00B96854" w:rsidP="00B9685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Pr>
          <w:rFonts w:ascii="GHEA Grapalat" w:hAnsi="GHEA Grapalat"/>
          <w:b/>
          <w:i w:val="0"/>
          <w:lang w:val="af-ZA"/>
        </w:rPr>
        <w:t>ԵՔ-</w:t>
      </w:r>
      <w:r w:rsidR="00A64643">
        <w:rPr>
          <w:rFonts w:ascii="GHEA Grapalat" w:hAnsi="GHEA Grapalat"/>
          <w:b/>
          <w:i w:val="0"/>
          <w:lang w:val="af-ZA"/>
        </w:rPr>
        <w:t>ԳՀԽԾՁԲ-</w:t>
      </w:r>
      <w:r w:rsidR="00333D5A">
        <w:rPr>
          <w:rFonts w:ascii="GHEA Grapalat" w:hAnsi="GHEA Grapalat"/>
          <w:b/>
          <w:i w:val="0"/>
          <w:lang w:val="af-ZA"/>
        </w:rPr>
        <w:t>26/19</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6F6FAF7F"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w:t>
      </w:r>
      <w:r w:rsidR="002D3975">
        <w:rPr>
          <w:rFonts w:ascii="GHEA Grapalat" w:hAnsi="GHEA Grapalat"/>
          <w:i w:val="0"/>
          <w:lang w:val="hy-AM"/>
        </w:rPr>
        <w:t>գնանշման հարցում</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rsidR="00251E72">
        <w:fldChar w:fldCharType="begin"/>
      </w:r>
      <w:r w:rsidR="00251E72" w:rsidRPr="00251E72">
        <w:rPr>
          <w:lang w:val="af-ZA"/>
        </w:rPr>
        <w:instrText xml:space="preserve"> HYPERLINK "http://www.armeps.am" </w:instrText>
      </w:r>
      <w:r w:rsidR="00251E72">
        <w:fldChar w:fldCharType="separate"/>
      </w:r>
      <w:r w:rsidRPr="004F0586">
        <w:rPr>
          <w:rFonts w:ascii="GHEA Grapalat" w:hAnsi="GHEA Grapalat"/>
          <w:i w:val="0"/>
          <w:lang w:val="af-ZA" w:eastAsia="ru-RU"/>
        </w:rPr>
        <w:t>www.armeps.am</w:t>
      </w:r>
      <w:r w:rsidR="00251E72">
        <w:rPr>
          <w:rFonts w:ascii="GHEA Grapalat" w:hAnsi="GHEA Grapalat"/>
          <w:i w:val="0"/>
          <w:lang w:val="af-ZA" w:eastAsia="ru-RU"/>
        </w:rP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671A00EF"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BA6667" w:rsidRPr="00BA6667">
        <w:rPr>
          <w:rFonts w:ascii="GHEA Grapalat" w:hAnsi="GHEA Grapalat" w:cs="Sylfaen"/>
          <w:b/>
          <w:i w:val="0"/>
          <w:szCs w:val="24"/>
          <w:lang w:val="hy-AM"/>
        </w:rPr>
        <w:t xml:space="preserve">Ավան վարչական շրջանում բակային տարածքների հիմնանորոգման աշխատանքների որակի տեխնիկական հսկողության խորհրդատվական ծառայությունների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D5053C" w:rsidRDefault="00B96854" w:rsidP="00EF3662">
      <w:pPr>
        <w:pStyle w:val="BodyTextIndent"/>
        <w:spacing w:line="240" w:lineRule="auto"/>
        <w:rPr>
          <w:rFonts w:ascii="GHEA Grapalat" w:hAnsi="GHEA Grapalat"/>
          <w:b/>
          <w:bCs/>
          <w:i w:val="0"/>
          <w:color w:val="EE0000"/>
          <w:lang w:val="af-ZA"/>
        </w:rPr>
      </w:pPr>
      <w:r w:rsidRPr="00D5053C">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F566BF" w:rsidRDefault="000E2427" w:rsidP="00EF3662">
      <w:pPr>
        <w:pStyle w:val="BodyTextIndent"/>
        <w:spacing w:line="240" w:lineRule="auto"/>
        <w:rPr>
          <w:rFonts w:ascii="GHEA Grapalat" w:hAnsi="GHEA Grapalat"/>
          <w:i w:val="0"/>
          <w:lang w:val="af-ZA"/>
        </w:rPr>
      </w:pP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0AB3368F"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rsidR="00251E72">
        <w:fldChar w:fldCharType="begin"/>
      </w:r>
      <w:r w:rsidR="00251E72" w:rsidRPr="00251E72">
        <w:rPr>
          <w:lang w:val="af-ZA"/>
        </w:rPr>
        <w:instrText xml:space="preserve"> HYPERLINK "http://www.armeps.am" </w:instrText>
      </w:r>
      <w:r w:rsidR="00251E72">
        <w:fldChar w:fldCharType="separate"/>
      </w:r>
      <w:r w:rsidRPr="00064790">
        <w:rPr>
          <w:rFonts w:ascii="GHEA Grapalat" w:hAnsi="GHEA Grapalat"/>
          <w:i w:val="0"/>
          <w:lang w:val="af-ZA" w:eastAsia="ru-RU"/>
        </w:rPr>
        <w:t>www.armeps.am</w:t>
      </w:r>
      <w:r w:rsidR="00251E72">
        <w:rPr>
          <w:rFonts w:ascii="GHEA Grapalat" w:hAnsi="GHEA Grapalat"/>
          <w:i w:val="0"/>
          <w:lang w:val="af-ZA" w:eastAsia="ru-RU"/>
        </w:rP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202</w:t>
      </w:r>
      <w:r w:rsidR="00307456">
        <w:rPr>
          <w:rFonts w:ascii="GHEA Grapalat" w:hAnsi="GHEA Grapalat"/>
          <w:b/>
          <w:i w:val="0"/>
          <w:lang w:val="hy-AM"/>
        </w:rPr>
        <w:t>6</w:t>
      </w:r>
      <w:r w:rsidRPr="00795A78">
        <w:rPr>
          <w:rFonts w:ascii="GHEA Grapalat" w:hAnsi="GHEA Grapalat"/>
          <w:b/>
          <w:i w:val="0"/>
          <w:lang w:val="hy-AM"/>
        </w:rPr>
        <w:t xml:space="preserve"> թվականի </w:t>
      </w:r>
      <w:r w:rsidR="00307456">
        <w:rPr>
          <w:rFonts w:ascii="GHEA Grapalat" w:hAnsi="GHEA Grapalat"/>
          <w:b/>
          <w:i w:val="0"/>
          <w:lang w:val="hy-AM"/>
        </w:rPr>
        <w:t>փետրվարի 25</w:t>
      </w:r>
      <w:r w:rsidRPr="00307456">
        <w:rPr>
          <w:rFonts w:ascii="GHEA Grapalat" w:hAnsi="GHEA Grapalat"/>
          <w:b/>
          <w:i w:val="0"/>
          <w:lang w:val="hy-AM"/>
        </w:rPr>
        <w:t>-ը</w:t>
      </w:r>
      <w:r w:rsidRPr="00307456">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w:t>
      </w:r>
      <w:r w:rsidR="00307456">
        <w:rPr>
          <w:rFonts w:ascii="GHEA Grapalat" w:hAnsi="GHEA Grapalat"/>
          <w:b/>
          <w:i w:val="0"/>
          <w:lang w:val="af-ZA"/>
        </w:rPr>
        <w:t>9:00</w:t>
      </w:r>
      <w:r w:rsidRPr="00C94903">
        <w:rPr>
          <w:rFonts w:ascii="GHEA Grapalat" w:hAnsi="GHEA Grapalat"/>
          <w:b/>
          <w:i w:val="0"/>
          <w:lang w:val="af-ZA"/>
        </w:rPr>
        <w:t>-</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0541DE31"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202</w:t>
      </w:r>
      <w:r w:rsidR="00307456">
        <w:rPr>
          <w:rFonts w:ascii="GHEA Grapalat" w:hAnsi="GHEA Grapalat"/>
          <w:b/>
          <w:i w:val="0"/>
          <w:lang w:val="hy-AM"/>
        </w:rPr>
        <w:t>6</w:t>
      </w:r>
      <w:r>
        <w:rPr>
          <w:rFonts w:ascii="GHEA Grapalat" w:hAnsi="GHEA Grapalat"/>
          <w:b/>
          <w:i w:val="0"/>
          <w:lang w:val="hy-AM"/>
        </w:rPr>
        <w:t xml:space="preserve"> թվականի </w:t>
      </w:r>
      <w:r w:rsidR="00307456">
        <w:rPr>
          <w:rFonts w:ascii="GHEA Grapalat" w:hAnsi="GHEA Grapalat"/>
          <w:b/>
          <w:i w:val="0"/>
          <w:lang w:val="hy-AM"/>
        </w:rPr>
        <w:t>փետրվարի 25</w:t>
      </w:r>
      <w:r w:rsidR="00AD13D4">
        <w:rPr>
          <w:rFonts w:ascii="GHEA Grapalat" w:hAnsi="GHEA Grapalat"/>
          <w:b/>
          <w:i w:val="0"/>
          <w:lang w:val="hy-AM"/>
        </w:rPr>
        <w:t>-</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307456">
        <w:rPr>
          <w:rFonts w:ascii="GHEA Grapalat" w:hAnsi="GHEA Grapalat"/>
          <w:b/>
          <w:i w:val="0"/>
          <w:lang w:val="af-ZA"/>
        </w:rPr>
        <w:t>9:00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79E1030" w14:textId="77777777" w:rsidR="00B96854" w:rsidRPr="009E1D1C" w:rsidRDefault="00B96854" w:rsidP="00B96854">
      <w:pPr>
        <w:pStyle w:val="BodyTextIndent"/>
        <w:spacing w:line="240" w:lineRule="auto"/>
        <w:rPr>
          <w:rFonts w:ascii="GHEA Grapalat" w:hAnsi="GHEA Grapalat"/>
          <w:i w:val="0"/>
          <w:lang w:val="hy-AM"/>
        </w:rPr>
      </w:pPr>
    </w:p>
    <w:p w14:paraId="55DFC4DF" w14:textId="5A08001B"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A51FA1">
        <w:rPr>
          <w:rFonts w:ascii="GHEA Grapalat" w:hAnsi="GHEA Grapalat" w:cs="Sylfaen"/>
          <w:i w:val="0"/>
          <w:lang w:val="hy-AM"/>
        </w:rPr>
        <w:t>Ա. Ամիրխան</w:t>
      </w:r>
      <w:r>
        <w:rPr>
          <w:rFonts w:ascii="GHEA Grapalat" w:hAnsi="GHEA Grapalat" w:cs="Sylfaen"/>
          <w:i w:val="0"/>
          <w:lang w:val="hy-AM"/>
        </w:rPr>
        <w:t>յանին: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29E4550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A51FA1">
        <w:rPr>
          <w:rFonts w:ascii="GHEA Grapalat" w:hAnsi="GHEA Grapalat"/>
          <w:i w:val="0"/>
          <w:lang w:val="hy-AM"/>
        </w:rPr>
        <w:t>001-317</w:t>
      </w:r>
      <w:r w:rsidRPr="00315F42">
        <w:rPr>
          <w:rFonts w:ascii="GHEA Grapalat" w:hAnsi="GHEA Grapalat" w:cs="Tahoma"/>
          <w:i w:val="0"/>
          <w:lang w:val="af-ZA"/>
        </w:rPr>
        <w:t>։</w:t>
      </w:r>
    </w:p>
    <w:p w14:paraId="1C3F4F5D" w14:textId="4FF1618E"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bookmarkStart w:id="1" w:name="_Hlk202436095"/>
      <w:r w:rsidR="00A51FA1">
        <w:rPr>
          <w:rFonts w:ascii="GHEA Grapalat" w:hAnsi="GHEA Grapalat"/>
          <w:lang w:val="hy-AM"/>
        </w:rPr>
        <w:t>a</w:t>
      </w:r>
      <w:r w:rsidR="00A51FA1" w:rsidRPr="00A51FA1">
        <w:rPr>
          <w:rFonts w:ascii="GHEA Grapalat" w:hAnsi="GHEA Grapalat"/>
          <w:lang w:val="hy-AM"/>
        </w:rPr>
        <w:t>nahit.</w:t>
      </w:r>
      <w:r w:rsidR="00A51FA1">
        <w:rPr>
          <w:rFonts w:ascii="GHEA Grapalat" w:hAnsi="GHEA Grapalat"/>
          <w:lang w:val="hy-AM"/>
        </w:rPr>
        <w:t>amirkhanyan</w:t>
      </w:r>
      <w:r>
        <w:rPr>
          <w:rFonts w:ascii="GHEA Grapalat" w:hAnsi="GHEA Grapalat"/>
          <w:lang w:val="hy-AM"/>
        </w:rPr>
        <w:t>@yerevan.am</w:t>
      </w:r>
      <w:bookmarkEnd w:id="1"/>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065F6FC5" w14:textId="77777777"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4C5E8D14"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00A51FA1" w:rsidRPr="00F566BF">
        <w:rPr>
          <w:rFonts w:ascii="GHEA Grapalat" w:hAnsi="GHEA Grapalat" w:cs="Sylfaen"/>
        </w:rPr>
        <w:t>ԿԱՐԻՔՆԵՐԻ</w:t>
      </w:r>
      <w:r w:rsidR="00A51FA1" w:rsidRPr="00F566BF">
        <w:rPr>
          <w:rFonts w:ascii="GHEA Grapalat" w:hAnsi="GHEA Grapalat" w:cs="Times Armenian"/>
          <w:lang w:val="af-ZA"/>
        </w:rPr>
        <w:t xml:space="preserve"> </w:t>
      </w:r>
      <w:r w:rsidR="00A51FA1" w:rsidRPr="00F566BF">
        <w:rPr>
          <w:rFonts w:ascii="GHEA Grapalat" w:hAnsi="GHEA Grapalat" w:cs="Sylfaen"/>
        </w:rPr>
        <w:t>ՀԱՄԱՐ</w:t>
      </w:r>
      <w:r w:rsidR="00A51FA1">
        <w:rPr>
          <w:rFonts w:ascii="GHEA Grapalat" w:hAnsi="GHEA Grapalat" w:cs="Sylfaen"/>
          <w:lang w:val="hy-AM"/>
        </w:rPr>
        <w:t xml:space="preserve">` </w:t>
      </w:r>
      <w:r w:rsidR="00A51FA1" w:rsidRPr="007A2ACF">
        <w:rPr>
          <w:rFonts w:ascii="GHEA Grapalat" w:hAnsi="GHEA Grapalat" w:cs="Sylfaen"/>
        </w:rPr>
        <w:t>ԵՐ</w:t>
      </w:r>
      <w:r w:rsidR="00A51FA1">
        <w:rPr>
          <w:rFonts w:ascii="GHEA Grapalat" w:hAnsi="GHEA Grapalat" w:cs="Sylfaen"/>
          <w:lang w:val="hy-AM"/>
        </w:rPr>
        <w:t>ԵՎ</w:t>
      </w:r>
      <w:r w:rsidR="00A51FA1" w:rsidRPr="007A2ACF">
        <w:rPr>
          <w:rFonts w:ascii="GHEA Grapalat" w:hAnsi="GHEA Grapalat" w:cs="Sylfaen"/>
        </w:rPr>
        <w:t>ԱՆ</w:t>
      </w:r>
      <w:r w:rsidR="00A51FA1" w:rsidRPr="007A2ACF">
        <w:rPr>
          <w:rFonts w:ascii="GHEA Grapalat" w:hAnsi="GHEA Grapalat" w:cs="Sylfaen"/>
          <w:lang w:val="af-ZA"/>
        </w:rPr>
        <w:t xml:space="preserve"> </w:t>
      </w:r>
      <w:r w:rsidR="00A51FA1" w:rsidRPr="007A2ACF">
        <w:rPr>
          <w:rFonts w:ascii="GHEA Grapalat" w:hAnsi="GHEA Grapalat" w:cs="Sylfaen"/>
        </w:rPr>
        <w:t>ՔԱՂԱՔԻ</w:t>
      </w:r>
      <w:r w:rsidR="00A51FA1" w:rsidRPr="007A2ACF">
        <w:rPr>
          <w:rFonts w:ascii="GHEA Grapalat" w:hAnsi="GHEA Grapalat" w:cs="Sylfaen"/>
          <w:lang w:val="af-ZA"/>
        </w:rPr>
        <w:t xml:space="preserve"> </w:t>
      </w:r>
      <w:r w:rsidR="00BA6667" w:rsidRPr="00BA6667">
        <w:rPr>
          <w:rFonts w:ascii="GHEA Grapalat" w:hAnsi="GHEA Grapalat" w:cs="Sylfaen"/>
        </w:rPr>
        <w:t>ԱՎԱՆ</w:t>
      </w:r>
      <w:r w:rsidR="00BA6667" w:rsidRPr="00BA6667">
        <w:rPr>
          <w:rFonts w:ascii="GHEA Grapalat" w:hAnsi="GHEA Grapalat" w:cs="Sylfaen"/>
          <w:lang w:val="af-ZA"/>
        </w:rPr>
        <w:t xml:space="preserve"> </w:t>
      </w:r>
      <w:r w:rsidR="00BA6667" w:rsidRPr="00BA6667">
        <w:rPr>
          <w:rFonts w:ascii="GHEA Grapalat" w:hAnsi="GHEA Grapalat" w:cs="Sylfaen"/>
        </w:rPr>
        <w:t>ՎԱՐՉԱԿԱՆ</w:t>
      </w:r>
      <w:r w:rsidR="00BA6667" w:rsidRPr="00BA6667">
        <w:rPr>
          <w:rFonts w:ascii="GHEA Grapalat" w:hAnsi="GHEA Grapalat" w:cs="Sylfaen"/>
          <w:lang w:val="af-ZA"/>
        </w:rPr>
        <w:t xml:space="preserve"> </w:t>
      </w:r>
      <w:r w:rsidR="00BA6667" w:rsidRPr="00BA6667">
        <w:rPr>
          <w:rFonts w:ascii="GHEA Grapalat" w:hAnsi="GHEA Grapalat" w:cs="Sylfaen"/>
        </w:rPr>
        <w:t>ՇՐՋԱՆՈՒՄ</w:t>
      </w:r>
      <w:r w:rsidR="00BA6667" w:rsidRPr="00BA6667">
        <w:rPr>
          <w:rFonts w:ascii="GHEA Grapalat" w:hAnsi="GHEA Grapalat" w:cs="Sylfaen"/>
          <w:lang w:val="af-ZA"/>
        </w:rPr>
        <w:t xml:space="preserve"> </w:t>
      </w:r>
      <w:r w:rsidR="00BA6667" w:rsidRPr="00BA6667">
        <w:rPr>
          <w:rFonts w:ascii="GHEA Grapalat" w:hAnsi="GHEA Grapalat" w:cs="Sylfaen"/>
        </w:rPr>
        <w:t>ԲԱԿԱՅԻՆ</w:t>
      </w:r>
      <w:r w:rsidR="00BA6667" w:rsidRPr="00BA6667">
        <w:rPr>
          <w:rFonts w:ascii="GHEA Grapalat" w:hAnsi="GHEA Grapalat" w:cs="Sylfaen"/>
          <w:lang w:val="af-ZA"/>
        </w:rPr>
        <w:t xml:space="preserve"> </w:t>
      </w:r>
      <w:r w:rsidR="00BA6667" w:rsidRPr="00BA6667">
        <w:rPr>
          <w:rFonts w:ascii="GHEA Grapalat" w:hAnsi="GHEA Grapalat" w:cs="Sylfaen"/>
        </w:rPr>
        <w:t>ՏԱՐԱԾՔՆԵՐԻ</w:t>
      </w:r>
      <w:r w:rsidR="00BA6667" w:rsidRPr="00BA6667">
        <w:rPr>
          <w:rFonts w:ascii="GHEA Grapalat" w:hAnsi="GHEA Grapalat" w:cs="Sylfaen"/>
          <w:lang w:val="af-ZA"/>
        </w:rPr>
        <w:t xml:space="preserve"> </w:t>
      </w:r>
      <w:r w:rsidR="00BA6667" w:rsidRPr="00BA6667">
        <w:rPr>
          <w:rFonts w:ascii="GHEA Grapalat" w:hAnsi="GHEA Grapalat" w:cs="Sylfaen"/>
        </w:rPr>
        <w:t>ՀԻՄՆԱՆՈՐՈԳՄԱՆ</w:t>
      </w:r>
      <w:r w:rsidR="00BA6667" w:rsidRPr="00BA6667">
        <w:rPr>
          <w:rFonts w:ascii="GHEA Grapalat" w:hAnsi="GHEA Grapalat" w:cs="Sylfaen"/>
          <w:lang w:val="af-ZA"/>
        </w:rPr>
        <w:t xml:space="preserve"> </w:t>
      </w:r>
      <w:r w:rsidR="00BA6667" w:rsidRPr="00BA6667">
        <w:rPr>
          <w:rFonts w:ascii="GHEA Grapalat" w:hAnsi="GHEA Grapalat" w:cs="Sylfaen"/>
        </w:rPr>
        <w:t>ԱՇԽԱՏԱՆՔՆԵՐԻ</w:t>
      </w:r>
      <w:r w:rsidR="00BA6667" w:rsidRPr="00BA6667">
        <w:rPr>
          <w:rFonts w:ascii="GHEA Grapalat" w:hAnsi="GHEA Grapalat" w:cs="Sylfaen"/>
          <w:lang w:val="af-ZA"/>
        </w:rPr>
        <w:t xml:space="preserve"> </w:t>
      </w:r>
      <w:r w:rsidR="00BA6667" w:rsidRPr="00BA6667">
        <w:rPr>
          <w:rFonts w:ascii="GHEA Grapalat" w:hAnsi="GHEA Grapalat" w:cs="Sylfaen"/>
        </w:rPr>
        <w:t>ՈՐԱԿԻ</w:t>
      </w:r>
      <w:r w:rsidR="00BA6667" w:rsidRPr="00BA6667">
        <w:rPr>
          <w:rFonts w:ascii="GHEA Grapalat" w:hAnsi="GHEA Grapalat" w:cs="Sylfaen"/>
          <w:lang w:val="af-ZA"/>
        </w:rPr>
        <w:t xml:space="preserve"> </w:t>
      </w:r>
      <w:r w:rsidR="00BA6667" w:rsidRPr="00BA6667">
        <w:rPr>
          <w:rFonts w:ascii="GHEA Grapalat" w:hAnsi="GHEA Grapalat" w:cs="Sylfaen"/>
        </w:rPr>
        <w:t>ՏԵԽՆԻԿԱԿԱՆ</w:t>
      </w:r>
      <w:r w:rsidR="00BA6667" w:rsidRPr="00BA6667">
        <w:rPr>
          <w:rFonts w:ascii="GHEA Grapalat" w:hAnsi="GHEA Grapalat" w:cs="Sylfaen"/>
          <w:lang w:val="af-ZA"/>
        </w:rPr>
        <w:t xml:space="preserve"> </w:t>
      </w:r>
      <w:r w:rsidR="00BA6667" w:rsidRPr="00BA6667">
        <w:rPr>
          <w:rFonts w:ascii="GHEA Grapalat" w:hAnsi="GHEA Grapalat" w:cs="Sylfaen"/>
        </w:rPr>
        <w:t>ՀՍԿՈՂՈՒԹՅԱՆ</w:t>
      </w:r>
      <w:r w:rsidR="00BA6667" w:rsidRPr="00BA6667">
        <w:rPr>
          <w:rFonts w:ascii="GHEA Grapalat" w:hAnsi="GHEA Grapalat" w:cs="Sylfaen"/>
          <w:lang w:val="af-ZA"/>
        </w:rPr>
        <w:t xml:space="preserve"> </w:t>
      </w:r>
      <w:r w:rsidR="00BA6667" w:rsidRPr="00BA6667">
        <w:rPr>
          <w:rFonts w:ascii="GHEA Grapalat" w:hAnsi="GHEA Grapalat" w:cs="Sylfaen"/>
        </w:rPr>
        <w:t>ԽՈՐՀՐԴԱՏՎԱԿԱՆ</w:t>
      </w:r>
      <w:r w:rsidR="00BA6667" w:rsidRPr="00BA6667">
        <w:rPr>
          <w:rFonts w:ascii="GHEA Grapalat" w:hAnsi="GHEA Grapalat" w:cs="Sylfaen"/>
          <w:lang w:val="af-ZA"/>
        </w:rPr>
        <w:t xml:space="preserve"> </w:t>
      </w:r>
      <w:r w:rsidR="00BA6667" w:rsidRPr="00BA6667">
        <w:rPr>
          <w:rFonts w:ascii="GHEA Grapalat" w:hAnsi="GHEA Grapalat" w:cs="Sylfaen"/>
        </w:rPr>
        <w:t>ԾԱՌԱՅՈՒԹՅՈՒՆՆԵՐԻ</w:t>
      </w:r>
      <w:r w:rsidR="00BA6667" w:rsidRPr="00F374EF">
        <w:rPr>
          <w:rFonts w:ascii="GHEA Grapalat" w:hAnsi="GHEA Grapalat" w:cs="Sylfaen"/>
          <w:lang w:val="af-ZA"/>
        </w:rPr>
        <w:t xml:space="preserve"> </w:t>
      </w:r>
      <w:r w:rsidR="00A51FA1" w:rsidRPr="009E3B64">
        <w:rPr>
          <w:rFonts w:ascii="GHEA Grapalat" w:hAnsi="GHEA Grapalat" w:cs="Sylfaen"/>
          <w:lang w:val="hy-AM"/>
        </w:rPr>
        <w:t>ՁԵՌՔԲԵՐՄԱՆ</w:t>
      </w:r>
      <w:r w:rsidR="00A51FA1" w:rsidRPr="00366552">
        <w:rPr>
          <w:rFonts w:ascii="GHEA Grapalat" w:hAnsi="GHEA Grapalat" w:cs="Sylfaen"/>
          <w:lang w:val="af-ZA"/>
        </w:rPr>
        <w:t xml:space="preserve"> </w:t>
      </w:r>
      <w:r w:rsidR="00A51FA1" w:rsidRPr="00F566BF">
        <w:rPr>
          <w:rFonts w:ascii="GHEA Grapalat" w:hAnsi="GHEA Grapalat" w:cs="Sylfaen"/>
        </w:rPr>
        <w:t>ՆՊԱՏԱԿՈՎ</w:t>
      </w:r>
      <w:r w:rsidR="00A51FA1" w:rsidRPr="00366552">
        <w:rPr>
          <w:rFonts w:ascii="GHEA Grapalat" w:hAnsi="GHEA Grapalat" w:cs="Sylfaen"/>
          <w:lang w:val="af-ZA"/>
        </w:rPr>
        <w:t xml:space="preserve">  </w:t>
      </w:r>
      <w:r w:rsidR="00A51FA1" w:rsidRPr="00F566BF">
        <w:rPr>
          <w:rFonts w:ascii="GHEA Grapalat" w:hAnsi="GHEA Grapalat" w:cs="Sylfaen"/>
        </w:rPr>
        <w:t>ՀԱՅՏԱՐԱՐՎԱԾ</w:t>
      </w:r>
      <w:r w:rsidR="00A51FA1" w:rsidRPr="00366552">
        <w:rPr>
          <w:rFonts w:ascii="GHEA Grapalat" w:hAnsi="GHEA Grapalat" w:cs="Sylfaen"/>
          <w:lang w:val="af-ZA"/>
        </w:rPr>
        <w:t xml:space="preserve">  </w:t>
      </w:r>
      <w:r w:rsidR="002D3975">
        <w:rPr>
          <w:rFonts w:ascii="GHEA Grapalat" w:hAnsi="GHEA Grapalat" w:cs="Sylfaen"/>
        </w:rPr>
        <w:t>ԳՆԱՆՇՄԱՆ</w:t>
      </w:r>
      <w:r w:rsidR="002D3975" w:rsidRPr="002D3975">
        <w:rPr>
          <w:rFonts w:ascii="GHEA Grapalat" w:hAnsi="GHEA Grapalat" w:cs="Sylfaen"/>
          <w:lang w:val="af-ZA"/>
        </w:rPr>
        <w:t xml:space="preserve"> </w:t>
      </w:r>
      <w:r w:rsidR="002D3975">
        <w:rPr>
          <w:rFonts w:ascii="GHEA Grapalat" w:hAnsi="GHEA Grapalat" w:cs="Sylfaen"/>
        </w:rPr>
        <w:t>ՀԱՐՑՄԱՆ</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251E72">
        <w:fldChar w:fldCharType="begin"/>
      </w:r>
      <w:r w:rsidR="00251E72" w:rsidRPr="00251E72">
        <w:rPr>
          <w:lang w:val="af-ZA"/>
        </w:rPr>
        <w:instrText xml:space="preserve"> HYPERLINK "http://www.armeps.am" </w:instrText>
      </w:r>
      <w:r w:rsidR="00251E72">
        <w:fldChar w:fldCharType="separate"/>
      </w:r>
      <w:r w:rsidRPr="00F566BF">
        <w:rPr>
          <w:rFonts w:ascii="GHEA Grapalat" w:hAnsi="GHEA Grapalat" w:cs="Sylfaen"/>
          <w:i/>
          <w:sz w:val="22"/>
          <w:szCs w:val="22"/>
          <w:lang w:val="af-ZA"/>
        </w:rPr>
        <w:t>www.armeps.am</w:t>
      </w:r>
      <w:r w:rsidR="00251E72">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251E72">
        <w:fldChar w:fldCharType="begin"/>
      </w:r>
      <w:r w:rsidR="00251E72" w:rsidRPr="00251E72">
        <w:rPr>
          <w:lang w:val="af-ZA"/>
        </w:rPr>
        <w:instrText xml:space="preserve"> HYPERLINK "http://gnumner.am/website/images/original/%D5%88%D5%92%D5%82%D4%B5%D5%91%D5%88%D5%92%D5%85%D5%91.docx" </w:instrText>
      </w:r>
      <w:r w:rsidR="00251E72">
        <w:fldChar w:fldCharType="separate"/>
      </w:r>
      <w:r w:rsidR="00F60C5F" w:rsidRPr="00F566BF">
        <w:rPr>
          <w:rFonts w:ascii="GHEA Grapalat" w:hAnsi="GHEA Grapalat" w:cs="Sylfaen"/>
          <w:i/>
          <w:sz w:val="22"/>
          <w:szCs w:val="22"/>
          <w:lang w:val="af-ZA"/>
        </w:rPr>
        <w:t>Էլեկտրոնային գնումների կատարման ուղեցույց</w:t>
      </w:r>
      <w:r w:rsidR="00251E72">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8213EB">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3A39689D" w14:textId="4E88B9C2"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66013A" w:rsidRPr="007A2ACF">
        <w:rPr>
          <w:rFonts w:ascii="GHEA Grapalat" w:hAnsi="GHEA Grapalat"/>
          <w:b/>
          <w:sz w:val="20"/>
          <w:szCs w:val="20"/>
          <w:lang w:val="af-ZA"/>
        </w:rPr>
        <w:t>ԵՐ</w:t>
      </w:r>
      <w:r w:rsidR="0066013A" w:rsidRPr="003A2FEF">
        <w:rPr>
          <w:rFonts w:ascii="GHEA Grapalat" w:hAnsi="GHEA Grapalat"/>
          <w:b/>
          <w:sz w:val="20"/>
          <w:szCs w:val="20"/>
          <w:lang w:val="af-ZA"/>
        </w:rPr>
        <w:t>ԵՎ</w:t>
      </w:r>
      <w:r w:rsidR="0066013A" w:rsidRPr="007A2ACF">
        <w:rPr>
          <w:rFonts w:ascii="GHEA Grapalat" w:hAnsi="GHEA Grapalat"/>
          <w:b/>
          <w:sz w:val="20"/>
          <w:szCs w:val="20"/>
          <w:lang w:val="af-ZA"/>
        </w:rPr>
        <w:t xml:space="preserve">ԱՆ </w:t>
      </w:r>
      <w:r w:rsidR="00EB5D85" w:rsidRPr="007A2ACF">
        <w:rPr>
          <w:rFonts w:ascii="GHEA Grapalat" w:hAnsi="GHEA Grapalat"/>
          <w:b/>
          <w:sz w:val="20"/>
          <w:szCs w:val="20"/>
          <w:lang w:val="af-ZA"/>
        </w:rPr>
        <w:t xml:space="preserve">ՔԱՂԱՔԻ </w:t>
      </w:r>
      <w:r w:rsidR="00EB5D85">
        <w:rPr>
          <w:rFonts w:ascii="GHEA Grapalat" w:hAnsi="GHEA Grapalat"/>
          <w:b/>
          <w:sz w:val="20"/>
          <w:szCs w:val="20"/>
          <w:lang w:val="af-ZA"/>
        </w:rPr>
        <w:t xml:space="preserve"> </w:t>
      </w:r>
      <w:r w:rsidR="00BA6667" w:rsidRPr="00BA6667">
        <w:rPr>
          <w:rFonts w:ascii="GHEA Grapalat" w:hAnsi="GHEA Grapalat"/>
          <w:b/>
          <w:sz w:val="20"/>
          <w:szCs w:val="20"/>
          <w:lang w:val="af-ZA"/>
        </w:rPr>
        <w:t xml:space="preserve">ԱՎԱՆ ՎԱՐՉԱԿԱՆ ՇՐՋԱՆՈՒՄ ԲԱԿԱՅԻՆ ՏԱՐԱԾՔՆԵՐԻ ՀԻՄՆԱՆՈՐՈԳՄԱՆ ԱՇԽԱՏԱՆՔՆԵՐԻ ՈՐԱԿԻ ՏԵԽՆԻԿԱԿԱՆ ՀՍԿՈՂՈՒԹՅԱՆ ԽՈՐՀՐԴԱՏՎԱԿԱՆ ԾԱՌԱՅՈՒԹՅՈՒՆՆԵՐԻ </w:t>
      </w: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2D3975">
        <w:rPr>
          <w:rFonts w:ascii="GHEA Grapalat" w:hAnsi="GHEA Grapalat"/>
          <w:b/>
          <w:sz w:val="20"/>
          <w:szCs w:val="20"/>
          <w:lang w:val="af-ZA"/>
        </w:rPr>
        <w:t>ԳՆԱՆՇՄԱՆ ՀԱՐՑՄԱՆ</w:t>
      </w:r>
      <w:r w:rsidRPr="001A1A1A">
        <w:rPr>
          <w:rFonts w:ascii="GHEA Grapalat" w:hAnsi="GHEA Grapalat"/>
          <w:b/>
          <w:sz w:val="20"/>
          <w:szCs w:val="20"/>
          <w:lang w:val="af-ZA"/>
        </w:rPr>
        <w:t xml:space="preserve">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proofErr w:type="gram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proofErr w:type="gram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5986B0B4"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2D3975">
        <w:rPr>
          <w:rFonts w:ascii="GHEA Grapalat" w:hAnsi="GHEA Grapalat" w:cs="Sylfaen"/>
          <w:b/>
          <w:sz w:val="20"/>
        </w:rPr>
        <w:t>ԳՆԱՆՇՄԱՆ</w:t>
      </w:r>
      <w:r w:rsidR="002D3975" w:rsidRPr="002D3975">
        <w:rPr>
          <w:rFonts w:ascii="GHEA Grapalat" w:hAnsi="GHEA Grapalat" w:cs="Sylfaen"/>
          <w:b/>
          <w:sz w:val="20"/>
          <w:lang w:val="af-ZA"/>
        </w:rPr>
        <w:t xml:space="preserve"> </w:t>
      </w:r>
      <w:proofErr w:type="gramStart"/>
      <w:r w:rsidR="002D3975">
        <w:rPr>
          <w:rFonts w:ascii="GHEA Grapalat" w:hAnsi="GHEA Grapalat" w:cs="Sylfaen"/>
          <w:b/>
          <w:sz w:val="20"/>
        </w:rPr>
        <w:t>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proofErr w:type="gramStart"/>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roofErr w:type="gramEnd"/>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4345254E"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3A2FEF">
        <w:rPr>
          <w:rFonts w:ascii="GHEA Grapalat" w:hAnsi="GHEA Grapalat"/>
          <w:b/>
          <w:sz w:val="20"/>
          <w:lang w:val="af-ZA"/>
        </w:rPr>
        <w:t>ԵՔ-</w:t>
      </w:r>
      <w:r w:rsidR="00A64643">
        <w:rPr>
          <w:rFonts w:ascii="GHEA Grapalat" w:hAnsi="GHEA Grapalat"/>
          <w:b/>
          <w:sz w:val="20"/>
          <w:lang w:val="af-ZA"/>
        </w:rPr>
        <w:t>ԳՀԽԾՁԲ-</w:t>
      </w:r>
      <w:r w:rsidR="00333D5A">
        <w:rPr>
          <w:rFonts w:ascii="GHEA Grapalat" w:hAnsi="GHEA Grapalat"/>
          <w:b/>
          <w:sz w:val="20"/>
          <w:lang w:val="af-ZA"/>
        </w:rPr>
        <w:t>26/19</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proofErr w:type="gram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w:t>
      </w:r>
      <w:r w:rsidR="002D3975">
        <w:rPr>
          <w:rFonts w:ascii="GHEA Grapalat" w:hAnsi="GHEA Grapalat" w:cs="Times Armenian"/>
          <w:sz w:val="20"/>
          <w:lang w:val="af-ZA"/>
        </w:rPr>
        <w:t>ԳՆԱՆՇՄԱՆ</w:t>
      </w:r>
      <w:proofErr w:type="gramEnd"/>
      <w:r w:rsidR="002D3975">
        <w:rPr>
          <w:rFonts w:ascii="GHEA Grapalat" w:hAnsi="GHEA Grapalat" w:cs="Times Armenian"/>
          <w:sz w:val="20"/>
          <w:lang w:val="af-ZA"/>
        </w:rPr>
        <w:t xml:space="preserve"> ՀԱՐՑՄԱՆ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48EE5277"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A51FA1" w:rsidRPr="00A51FA1">
        <w:rPr>
          <w:rFonts w:ascii="GHEA Grapalat" w:hAnsi="GHEA Grapalat" w:cs="Sylfaen"/>
          <w:b/>
        </w:rPr>
        <w:t>anahit.amirkhanyan@yerevan.am</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proofErr w:type="gramStart"/>
      <w:r w:rsidRPr="00F566BF">
        <w:rPr>
          <w:rFonts w:ascii="GHEA Grapalat" w:hAnsi="GHEA Grapalat" w:cs="Sylfaen"/>
          <w:szCs w:val="22"/>
        </w:rPr>
        <w:t>ՄԱՍ</w:t>
      </w:r>
      <w:r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49DF6476"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proofErr w:type="gram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w:t>
      </w:r>
      <w:proofErr w:type="gramEnd"/>
      <w:r w:rsidR="00D87E7B" w:rsidRPr="004F0586">
        <w:rPr>
          <w:rFonts w:ascii="GHEA Grapalat" w:hAnsi="GHEA Grapalat" w:cs="Sylfaen"/>
          <w:i w:val="0"/>
          <w:lang w:val="hy-AM"/>
        </w:rPr>
        <w:t xml:space="preserve">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BA6667" w:rsidRPr="00BA6667">
        <w:rPr>
          <w:rFonts w:ascii="GHEA Grapalat" w:hAnsi="GHEA Grapalat" w:cs="Sylfaen"/>
          <w:b/>
          <w:i w:val="0"/>
          <w:lang w:val="hy-AM"/>
        </w:rPr>
        <w:t xml:space="preserve">Ավան վարչական շրջանում բակային տարածքների հիմնանորոգման աշխատանքների որակի տեխնիկական հսկողության խորհրդատվական </w:t>
      </w:r>
      <w:proofErr w:type="gramStart"/>
      <w:r w:rsidR="00BA6667" w:rsidRPr="00BA6667">
        <w:rPr>
          <w:rFonts w:ascii="GHEA Grapalat" w:hAnsi="GHEA Grapalat" w:cs="Sylfaen"/>
          <w:b/>
          <w:i w:val="0"/>
          <w:lang w:val="hy-AM"/>
        </w:rPr>
        <w:t xml:space="preserve">ծառայությունների </w:t>
      </w:r>
      <w:r w:rsidR="00BA6667">
        <w:rPr>
          <w:rFonts w:ascii="GHEA Grapalat" w:hAnsi="GHEA Grapalat" w:cs="Sylfaen"/>
          <w:b/>
          <w:i w:val="0"/>
          <w:lang w:val="hy-AM"/>
        </w:rPr>
        <w:t xml:space="preserve"> </w:t>
      </w:r>
      <w:r w:rsidR="00D87E7B" w:rsidRPr="00B93A1F">
        <w:rPr>
          <w:rFonts w:ascii="GHEA Grapalat" w:hAnsi="GHEA Grapalat"/>
          <w:i w:val="0"/>
          <w:lang w:val="hy-AM"/>
        </w:rPr>
        <w:t>ձեռքբերումը</w:t>
      </w:r>
      <w:proofErr w:type="gramEnd"/>
      <w:r w:rsidR="00D87E7B" w:rsidRPr="00B93A1F">
        <w:rPr>
          <w:rFonts w:ascii="GHEA Grapalat" w:hAnsi="GHEA Grapalat"/>
          <w:i w:val="0"/>
          <w:lang w:val="hy-AM"/>
        </w:rPr>
        <w:t xml:space="preserve">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333D5A">
        <w:rPr>
          <w:rFonts w:ascii="GHEA Grapalat" w:hAnsi="GHEA Grapalat"/>
          <w:i w:val="0"/>
          <w:lang w:val="en-US"/>
        </w:rPr>
        <w:t>2</w:t>
      </w:r>
      <w:r w:rsidR="00D87E7B" w:rsidRPr="00592F17">
        <w:rPr>
          <w:rFonts w:ascii="GHEA Grapalat" w:hAnsi="GHEA Grapalat"/>
          <w:i w:val="0"/>
          <w:lang w:val="en-US"/>
        </w:rPr>
        <w:t xml:space="preserve"> </w:t>
      </w:r>
      <w:r w:rsidR="00D87E7B">
        <w:rPr>
          <w:rFonts w:ascii="GHEA Grapalat" w:hAnsi="GHEA Grapalat"/>
          <w:i w:val="0"/>
          <w:lang w:val="en-US"/>
        </w:rPr>
        <w:t>(</w:t>
      </w:r>
      <w:r w:rsidR="00333D5A">
        <w:rPr>
          <w:rFonts w:ascii="GHEA Grapalat" w:hAnsi="GHEA Grapalat"/>
          <w:i w:val="0"/>
          <w:lang w:val="hy-AM"/>
        </w:rPr>
        <w:t>երկու</w:t>
      </w:r>
      <w:r w:rsidR="00D87E7B">
        <w:rPr>
          <w:rFonts w:ascii="GHEA Grapalat" w:hAnsi="GHEA Grapalat"/>
          <w:i w:val="0"/>
          <w:lang w:val="en-US"/>
        </w:rPr>
        <w:t xml:space="preserve">) </w:t>
      </w:r>
      <w:r w:rsidR="00D87E7B">
        <w:rPr>
          <w:rFonts w:ascii="GHEA Grapalat" w:hAnsi="GHEA Grapalat"/>
          <w:i w:val="0"/>
          <w:lang w:val="ru-RU"/>
        </w:rPr>
        <w:t>չափաբաժ</w:t>
      </w:r>
      <w:r w:rsidR="00333D5A">
        <w:rPr>
          <w:rFonts w:ascii="GHEA Grapalat" w:hAnsi="GHEA Grapalat"/>
          <w:i w:val="0"/>
          <w:lang w:val="hy-AM"/>
        </w:rPr>
        <w:t>ին</w:t>
      </w:r>
      <w:r w:rsidR="00D87E7B">
        <w:rPr>
          <w:rFonts w:ascii="GHEA Grapalat" w:hAnsi="GHEA Grapalat"/>
          <w:i w:val="0"/>
          <w:lang w:val="ru-RU"/>
        </w:rPr>
        <w:t>ն</w:t>
      </w:r>
      <w:r w:rsidR="00333D5A">
        <w:rPr>
          <w:rFonts w:ascii="GHEA Grapalat" w:hAnsi="GHEA Grapalat"/>
          <w:i w:val="0"/>
          <w:lang w:val="hy-AM"/>
        </w:rPr>
        <w:t>եր</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333D5A" w:rsidRPr="008213EB" w14:paraId="382849A2" w14:textId="77777777" w:rsidTr="00521D4B">
        <w:tc>
          <w:tcPr>
            <w:tcW w:w="1701" w:type="dxa"/>
            <w:vAlign w:val="center"/>
          </w:tcPr>
          <w:p w14:paraId="1CD05C68" w14:textId="77777777" w:rsidR="00333D5A" w:rsidRPr="00F566BF" w:rsidRDefault="00333D5A" w:rsidP="00333D5A">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23A8B254" w:rsidR="00333D5A" w:rsidRPr="00ED4B31" w:rsidRDefault="00333D5A" w:rsidP="00333D5A">
            <w:pPr>
              <w:pStyle w:val="BodyTextIndent2"/>
              <w:ind w:firstLine="0"/>
              <w:rPr>
                <w:rFonts w:ascii="GHEA Grapalat" w:hAnsi="GHEA Grapalat"/>
                <w:b/>
                <w:bCs/>
                <w:sz w:val="22"/>
                <w:szCs w:val="28"/>
                <w:lang w:val="hy-AM"/>
              </w:rPr>
            </w:pPr>
            <w:r>
              <w:rPr>
                <w:rFonts w:ascii="GHEA Grapalat" w:hAnsi="GHEA Grapalat"/>
                <w:b/>
                <w:sz w:val="22"/>
                <w:szCs w:val="22"/>
                <w:lang w:val="hy-AM"/>
              </w:rPr>
              <w:t xml:space="preserve">      925400</w:t>
            </w:r>
          </w:p>
        </w:tc>
        <w:tc>
          <w:tcPr>
            <w:tcW w:w="6806" w:type="dxa"/>
          </w:tcPr>
          <w:p w14:paraId="433DE288" w14:textId="19CE071A" w:rsidR="00333D5A" w:rsidRPr="00333D5A" w:rsidRDefault="00333D5A" w:rsidP="00333D5A">
            <w:pPr>
              <w:pStyle w:val="BodyTextIndent2"/>
              <w:spacing w:line="240" w:lineRule="auto"/>
              <w:ind w:firstLine="0"/>
              <w:rPr>
                <w:rFonts w:ascii="GHEA Grapalat" w:hAnsi="GHEA Grapalat"/>
                <w:lang w:val="hy-AM"/>
              </w:rPr>
            </w:pPr>
            <w:r w:rsidRPr="00333D5A">
              <w:rPr>
                <w:rFonts w:ascii="GHEA Grapalat" w:hAnsi="GHEA Grapalat"/>
                <w:lang w:val="hy-AM"/>
              </w:rPr>
              <w:t>Ավան վարչական շրջանի Դուրյան թաղ. 45-46 բակային տարածքի  հիմնանորոգման աշխատանքների որակի տեխնիկական հսկողության խորհրդատվական ծառայություններ</w:t>
            </w:r>
          </w:p>
        </w:tc>
      </w:tr>
      <w:tr w:rsidR="00333D5A" w:rsidRPr="008213EB" w14:paraId="76D11D12" w14:textId="77777777" w:rsidTr="00521D4B">
        <w:tc>
          <w:tcPr>
            <w:tcW w:w="1701" w:type="dxa"/>
            <w:vAlign w:val="center"/>
          </w:tcPr>
          <w:p w14:paraId="5DB48396" w14:textId="30929E92" w:rsidR="00333D5A" w:rsidRPr="00F566BF" w:rsidRDefault="00333D5A" w:rsidP="00333D5A">
            <w:pPr>
              <w:pStyle w:val="BodyTextIndent2"/>
              <w:spacing w:line="240" w:lineRule="auto"/>
              <w:ind w:firstLine="0"/>
              <w:jc w:val="center"/>
              <w:rPr>
                <w:rFonts w:ascii="GHEA Grapalat" w:hAnsi="GHEA Grapalat"/>
                <w:sz w:val="16"/>
              </w:rPr>
            </w:pPr>
            <w:r>
              <w:rPr>
                <w:rFonts w:ascii="GHEA Grapalat" w:hAnsi="GHEA Grapalat"/>
                <w:sz w:val="16"/>
              </w:rPr>
              <w:t>2</w:t>
            </w:r>
          </w:p>
        </w:tc>
        <w:tc>
          <w:tcPr>
            <w:tcW w:w="1843" w:type="dxa"/>
            <w:vAlign w:val="center"/>
          </w:tcPr>
          <w:p w14:paraId="7128EA6E" w14:textId="4F765113" w:rsidR="00333D5A" w:rsidRDefault="00333D5A" w:rsidP="00333D5A">
            <w:pPr>
              <w:jc w:val="center"/>
              <w:rPr>
                <w:rFonts w:ascii="GHEA Grapalat" w:hAnsi="GHEA Grapalat"/>
                <w:b/>
                <w:sz w:val="22"/>
                <w:lang w:val="hy-AM"/>
              </w:rPr>
            </w:pPr>
            <w:r>
              <w:rPr>
                <w:rFonts w:ascii="GHEA Grapalat" w:hAnsi="GHEA Grapalat"/>
                <w:b/>
                <w:sz w:val="22"/>
                <w:szCs w:val="22"/>
                <w:lang w:val="hy-AM"/>
              </w:rPr>
              <w:t>743200</w:t>
            </w:r>
          </w:p>
        </w:tc>
        <w:tc>
          <w:tcPr>
            <w:tcW w:w="6806" w:type="dxa"/>
          </w:tcPr>
          <w:p w14:paraId="49B66F1A" w14:textId="7E511F6B" w:rsidR="00333D5A" w:rsidRPr="00333D5A" w:rsidRDefault="00333D5A" w:rsidP="00333D5A">
            <w:pPr>
              <w:pStyle w:val="BodyTextIndent2"/>
              <w:spacing w:line="240" w:lineRule="auto"/>
              <w:ind w:firstLine="0"/>
              <w:rPr>
                <w:rFonts w:ascii="GHEA Grapalat" w:hAnsi="GHEA Grapalat"/>
                <w:lang w:val="hy-AM"/>
              </w:rPr>
            </w:pPr>
            <w:r w:rsidRPr="00333D5A">
              <w:rPr>
                <w:rFonts w:ascii="GHEA Grapalat" w:hAnsi="GHEA Grapalat"/>
                <w:lang w:val="hy-AM"/>
              </w:rPr>
              <w:t>Ավան վարչական շրջանի Ավան-Առինջ թաղ. 2-րդ մ/շ 1/2 բակային տարածքի  հիմնանորոգման 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0594DCDE" w:rsidR="00753E6E" w:rsidRDefault="00753E6E" w:rsidP="003833BE">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003833BE">
        <w:rPr>
          <w:rFonts w:ascii="GHEA Grapalat" w:hAnsi="GHEA Grapalat"/>
          <w:sz w:val="20"/>
          <w:szCs w:val="20"/>
          <w:lang w:val="es-ES"/>
        </w:rPr>
        <w:t>:</w:t>
      </w:r>
    </w:p>
    <w:p w14:paraId="3B4E80E0" w14:textId="76A82F50" w:rsidR="003833BE" w:rsidRPr="003833BE" w:rsidRDefault="003833BE" w:rsidP="003833BE">
      <w:pPr>
        <w:ind w:firstLine="567"/>
        <w:jc w:val="both"/>
        <w:rPr>
          <w:rFonts w:ascii="GHEA Grapalat" w:hAnsi="GHEA Grapalat" w:cs="Sylfaen"/>
          <w:sz w:val="20"/>
          <w:szCs w:val="20"/>
          <w:lang w:val="es-ES"/>
        </w:rPr>
      </w:pPr>
      <w:r w:rsidRPr="003833BE">
        <w:rPr>
          <w:rFonts w:ascii="GHEA Grapalat" w:hAnsi="GHEA Grapalat" w:cs="Sylfaen"/>
          <w:sz w:val="20"/>
          <w:szCs w:val="20"/>
          <w:lang w:val="es-ES"/>
        </w:rPr>
        <w:t xml:space="preserve">   7) </w:t>
      </w:r>
      <w:proofErr w:type="spellStart"/>
      <w:r w:rsidRPr="003833BE">
        <w:rPr>
          <w:rFonts w:ascii="GHEA Grapalat" w:hAnsi="GHEA Grapalat" w:cs="Sylfaen"/>
          <w:sz w:val="20"/>
          <w:szCs w:val="20"/>
          <w:lang w:val="es-ES"/>
        </w:rPr>
        <w:t>որոնք</w:t>
      </w:r>
      <w:proofErr w:type="spellEnd"/>
      <w:r w:rsidRPr="003833BE">
        <w:rPr>
          <w:rFonts w:ascii="GHEA Grapalat" w:hAnsi="GHEA Grapalat" w:cs="Sylfaen"/>
          <w:sz w:val="20"/>
          <w:szCs w:val="20"/>
          <w:lang w:val="es-ES"/>
        </w:rPr>
        <w:t xml:space="preserve"> ՀՀ </w:t>
      </w:r>
      <w:proofErr w:type="spellStart"/>
      <w:r w:rsidRPr="003833BE">
        <w:rPr>
          <w:rFonts w:ascii="GHEA Grapalat" w:hAnsi="GHEA Grapalat" w:cs="Sylfaen"/>
          <w:sz w:val="20"/>
          <w:szCs w:val="20"/>
          <w:lang w:val="es-ES"/>
        </w:rPr>
        <w:t>կառավարության</w:t>
      </w:r>
      <w:proofErr w:type="spellEnd"/>
      <w:r w:rsidRPr="003833BE">
        <w:rPr>
          <w:rFonts w:ascii="GHEA Grapalat" w:hAnsi="GHEA Grapalat" w:cs="Sylfaen"/>
          <w:sz w:val="20"/>
          <w:szCs w:val="20"/>
          <w:lang w:val="es-ES"/>
        </w:rPr>
        <w:t xml:space="preserve"> 20.06.2025թ. N 817-Ա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1-ին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ենթակետի</w:t>
      </w:r>
      <w:proofErr w:type="spellEnd"/>
      <w:r w:rsidRPr="003833BE">
        <w:rPr>
          <w:rFonts w:ascii="GHEA Grapalat" w:hAnsi="GHEA Grapalat" w:cs="Sylfaen"/>
          <w:sz w:val="20"/>
          <w:szCs w:val="20"/>
          <w:lang w:val="es-ES"/>
        </w:rPr>
        <w:t xml:space="preserve"> «զ» </w:t>
      </w:r>
      <w:proofErr w:type="spellStart"/>
      <w:r w:rsidRPr="003833BE">
        <w:rPr>
          <w:rFonts w:ascii="GHEA Grapalat" w:hAnsi="GHEA Grapalat" w:cs="Sylfaen"/>
          <w:sz w:val="20"/>
          <w:szCs w:val="20"/>
          <w:lang w:val="es-ES"/>
        </w:rPr>
        <w:t>պարբերության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վրա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գնման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գործընթացներին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չմասնակցելու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պարտավորագրերի</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հիմքով</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հայտը</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ներկայացնելու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օրվա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դրությամբ</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ներառված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են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նույն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ենթակետով</w:t>
      </w:r>
      <w:proofErr w:type="spellEnd"/>
      <w:r w:rsidRPr="003833BE">
        <w:rPr>
          <w:rFonts w:ascii="GHEA Grapalat" w:hAnsi="GHEA Grapalat" w:cs="Sylfaen"/>
          <w:sz w:val="20"/>
          <w:szCs w:val="20"/>
          <w:lang w:val="es-ES"/>
        </w:rPr>
        <w:t xml:space="preserve"> </w:t>
      </w:r>
      <w:proofErr w:type="spellStart"/>
      <w:proofErr w:type="gramStart"/>
      <w:r w:rsidRPr="003833BE">
        <w:rPr>
          <w:rFonts w:ascii="GHEA Grapalat" w:hAnsi="GHEA Grapalat" w:cs="Sylfaen"/>
          <w:sz w:val="20"/>
          <w:szCs w:val="20"/>
          <w:lang w:val="es-ES"/>
        </w:rPr>
        <w:t>նախատեսված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ցուցակում</w:t>
      </w:r>
      <w:proofErr w:type="spellEnd"/>
      <w:proofErr w:type="gramEnd"/>
      <w:r w:rsidRPr="003833BE">
        <w:rPr>
          <w:rFonts w:ascii="GHEA Grapalat" w:hAnsi="GHEA Grapalat" w:cs="Sylfaen"/>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lastRenderedPageBreak/>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35962A5A" w14:textId="77777777" w:rsidR="003833BE" w:rsidRDefault="003833BE" w:rsidP="008059DB">
      <w:pPr>
        <w:ind w:firstLine="567"/>
        <w:jc w:val="both"/>
        <w:rPr>
          <w:rFonts w:ascii="GHEA Grapalat" w:hAnsi="GHEA Grapalat" w:cs="Sylfaen"/>
          <w:sz w:val="20"/>
          <w:lang w:val="es-ES"/>
        </w:rPr>
      </w:pPr>
      <w:r w:rsidRPr="003833BE">
        <w:rPr>
          <w:rFonts w:ascii="GHEA Grapalat" w:hAnsi="GHEA Grapalat" w:cs="Sylfaen"/>
          <w:sz w:val="20"/>
          <w:lang w:val="es-ES"/>
        </w:rPr>
        <w:t xml:space="preserve">2.3 </w:t>
      </w:r>
      <w:proofErr w:type="spellStart"/>
      <w:r w:rsidRPr="003833BE">
        <w:rPr>
          <w:rFonts w:ascii="GHEA Grapalat" w:hAnsi="GHEA Grapalat" w:cs="Sylfaen"/>
          <w:sz w:val="20"/>
          <w:lang w:val="es-ES"/>
        </w:rPr>
        <w:t>Մասնակիցի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Օրենքի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հոդվածի</w:t>
      </w:r>
      <w:proofErr w:type="spellEnd"/>
      <w:r w:rsidRPr="003833BE">
        <w:rPr>
          <w:rFonts w:ascii="GHEA Grapalat" w:hAnsi="GHEA Grapalat" w:cs="Sylfaen"/>
          <w:sz w:val="20"/>
          <w:lang w:val="es-ES"/>
        </w:rPr>
        <w:t xml:space="preserve"> 1-ին </w:t>
      </w:r>
      <w:proofErr w:type="spellStart"/>
      <w:r w:rsidRPr="003833BE">
        <w:rPr>
          <w:rFonts w:ascii="GHEA Grapalat" w:hAnsi="GHEA Grapalat" w:cs="Sylfaen"/>
          <w:sz w:val="20"/>
          <w:lang w:val="es-ES"/>
        </w:rPr>
        <w:t>մասի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ինչպես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նաև</w:t>
      </w:r>
      <w:proofErr w:type="spellEnd"/>
      <w:r w:rsidRPr="003833BE">
        <w:rPr>
          <w:rFonts w:ascii="GHEA Grapalat" w:hAnsi="GHEA Grapalat" w:cs="Sylfaen"/>
          <w:sz w:val="20"/>
          <w:lang w:val="es-ES"/>
        </w:rPr>
        <w:t xml:space="preserve"> ՀՀ </w:t>
      </w:r>
      <w:proofErr w:type="spellStart"/>
      <w:r w:rsidRPr="003833BE">
        <w:rPr>
          <w:rFonts w:ascii="GHEA Grapalat" w:hAnsi="GHEA Grapalat" w:cs="Sylfaen"/>
          <w:sz w:val="20"/>
          <w:lang w:val="es-ES"/>
        </w:rPr>
        <w:t>կառավարության</w:t>
      </w:r>
      <w:proofErr w:type="spellEnd"/>
      <w:r w:rsidRPr="003833BE">
        <w:rPr>
          <w:rFonts w:ascii="GHEA Grapalat" w:hAnsi="GHEA Grapalat" w:cs="Sylfaen"/>
          <w:sz w:val="20"/>
          <w:lang w:val="es-ES"/>
        </w:rPr>
        <w:t xml:space="preserve"> 20.06.2025թ. N 817-Ա </w:t>
      </w:r>
      <w:proofErr w:type="spellStart"/>
      <w:r w:rsidRPr="003833BE">
        <w:rPr>
          <w:rFonts w:ascii="GHEA Grapalat" w:hAnsi="GHEA Grapalat" w:cs="Sylfaen"/>
          <w:sz w:val="20"/>
          <w:lang w:val="es-ES"/>
        </w:rPr>
        <w:t>որոշման</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կետի</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ենթակետով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նախատեսված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ցուցակներում</w:t>
      </w:r>
      <w:proofErr w:type="spellEnd"/>
      <w:r w:rsidRPr="003833BE">
        <w:rPr>
          <w:rFonts w:ascii="GHEA Grapalat" w:hAnsi="GHEA Grapalat" w:cs="Sylfaen"/>
          <w:sz w:val="20"/>
          <w:lang w:val="es-ES"/>
        </w:rPr>
        <w:t xml:space="preserve"> </w:t>
      </w:r>
      <w:proofErr w:type="spellStart"/>
      <w:proofErr w:type="gramStart"/>
      <w:r w:rsidRPr="003833BE">
        <w:rPr>
          <w:rFonts w:ascii="GHEA Grapalat" w:hAnsi="GHEA Grapalat" w:cs="Sylfaen"/>
          <w:sz w:val="20"/>
          <w:lang w:val="es-ES"/>
        </w:rPr>
        <w:t>ներառվելը</w:t>
      </w:r>
      <w:proofErr w:type="spellEnd"/>
      <w:r w:rsidRPr="003833BE">
        <w:rPr>
          <w:rFonts w:ascii="GHEA Grapalat" w:hAnsi="GHEA Grapalat" w:cs="Sylfaen"/>
          <w:sz w:val="20"/>
          <w:lang w:val="es-ES"/>
        </w:rPr>
        <w:t xml:space="preserve"> ,</w:t>
      </w:r>
      <w:proofErr w:type="gram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դրանցում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գտնվելու</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ժամանակահատվածում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ինքնաբերաբար</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հանգեցնում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են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վերջինիս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հետ</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փոխկապակցված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անձանց</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գնումների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գործընթացին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մասնակցության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իրավունքի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սահմանափակման</w:t>
      </w:r>
      <w:proofErr w:type="spellEnd"/>
      <w:r w:rsidRPr="003833BE">
        <w:rPr>
          <w:rFonts w:ascii="GHEA Grapalat" w:hAnsi="GHEA Grapalat" w:cs="Sylfaen"/>
          <w:sz w:val="20"/>
          <w:lang w:val="es-ES"/>
        </w:rPr>
        <w:t xml:space="preserve">: </w:t>
      </w:r>
    </w:p>
    <w:p w14:paraId="79224FAF" w14:textId="6CF607CD"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Հայաստանի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w:t>
      </w:r>
      <w:proofErr w:type="gramStart"/>
      <w:r w:rsidRPr="008059DB">
        <w:rPr>
          <w:rFonts w:ascii="GHEA Grapalat" w:hAnsi="GHEA Grapalat" w:cs="Sylfaen"/>
          <w:b/>
          <w:bCs/>
          <w:color w:val="FF0000"/>
          <w:sz w:val="20"/>
          <w:lang w:val="es-ES"/>
        </w:rPr>
        <w:t xml:space="preserve">է,  </w:t>
      </w:r>
      <w:proofErr w:type="spellStart"/>
      <w:r w:rsidRPr="008059DB">
        <w:rPr>
          <w:rFonts w:ascii="GHEA Grapalat" w:hAnsi="GHEA Grapalat" w:cs="Sylfaen"/>
          <w:b/>
          <w:bCs/>
          <w:color w:val="FF0000"/>
          <w:sz w:val="20"/>
          <w:lang w:val="es-ES"/>
        </w:rPr>
        <w:t>համաձայն</w:t>
      </w:r>
      <w:proofErr w:type="spellEnd"/>
      <w:proofErr w:type="gram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8213EB"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CE31BE">
            <w:pPr>
              <w:ind w:firstLine="567"/>
              <w:jc w:val="center"/>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8059DB" w:rsidRDefault="000E2FED" w:rsidP="000E2FED">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49F5930B" w14:textId="77777777" w:rsidR="00333D5A" w:rsidRPr="00333D5A" w:rsidRDefault="00333D5A" w:rsidP="00333D5A">
      <w:pPr>
        <w:ind w:firstLine="567"/>
        <w:jc w:val="both"/>
        <w:rPr>
          <w:rFonts w:ascii="GHEA Grapalat" w:hAnsi="GHEA Grapalat" w:cs="Sylfaen"/>
          <w:b/>
          <w:sz w:val="20"/>
          <w:lang w:val="hy-AM"/>
        </w:rPr>
      </w:pPr>
      <w:r w:rsidRPr="00333D5A">
        <w:rPr>
          <w:rFonts w:ascii="GHEA Grapalat" w:hAnsi="GHEA Grapalat" w:cs="Sylfaen"/>
          <w:b/>
          <w:sz w:val="20"/>
          <w:lang w:val="hy-AM"/>
        </w:rPr>
        <w:t>ա) աշխատակազմում պետք է ներգրավված լինի առնվազն թվով 1 բնակելի, հասարակական և արտադրական կառույցների ճարտարագետ տեխնիկական հսկիչ</w:t>
      </w:r>
      <w:r w:rsidRPr="00333D5A">
        <w:rPr>
          <w:rFonts w:ascii="GHEA Grapalat" w:hAnsi="GHEA Grapalat" w:cs="Sylfaen"/>
          <w:b/>
          <w:sz w:val="20"/>
          <w:vertAlign w:val="superscript"/>
          <w:lang w:val="hy-AM"/>
        </w:rPr>
        <w:footnoteReference w:id="1"/>
      </w:r>
      <w:r w:rsidRPr="00333D5A">
        <w:rPr>
          <w:rFonts w:ascii="GHEA Grapalat" w:hAnsi="GHEA Grapalat" w:cs="Sylfaen"/>
          <w:b/>
          <w:sz w:val="20"/>
          <w:lang w:val="hy-AM"/>
        </w:rPr>
        <w:t>։</w:t>
      </w:r>
    </w:p>
    <w:p w14:paraId="117CDFD5" w14:textId="77777777" w:rsidR="00CB2BF1" w:rsidRPr="007964F9" w:rsidRDefault="00CB2BF1" w:rsidP="00CB2BF1">
      <w:pPr>
        <w:ind w:firstLine="567"/>
        <w:jc w:val="both"/>
        <w:rPr>
          <w:rFonts w:ascii="GHEA Grapalat" w:hAnsi="GHEA Grapalat" w:cs="Sylfaen"/>
          <w:b/>
          <w:sz w:val="20"/>
          <w:lang w:val="hy-AM"/>
        </w:rPr>
      </w:pP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lastRenderedPageBreak/>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743BC0A0" w14:textId="77777777" w:rsidR="00CD0CC7" w:rsidRDefault="00CD0CC7" w:rsidP="00EF3662">
      <w:pPr>
        <w:jc w:val="center"/>
        <w:rPr>
          <w:rFonts w:ascii="GHEA Grapalat" w:hAnsi="GHEA Grapalat"/>
          <w:b/>
          <w:sz w:val="20"/>
          <w:lang w:val="af-ZA"/>
        </w:rPr>
      </w:pPr>
    </w:p>
    <w:p w14:paraId="15480F17" w14:textId="77777777" w:rsidR="00CD0CC7" w:rsidRDefault="00CD0CC7" w:rsidP="00EF3662">
      <w:pPr>
        <w:jc w:val="center"/>
        <w:rPr>
          <w:rFonts w:ascii="GHEA Grapalat" w:hAnsi="GHEA Grapalat"/>
          <w:b/>
          <w:sz w:val="20"/>
          <w:lang w:val="af-ZA"/>
        </w:rPr>
      </w:pPr>
    </w:p>
    <w:p w14:paraId="6F3794A9" w14:textId="77777777" w:rsidR="00CD0CC7" w:rsidRDefault="00CD0CC7" w:rsidP="00EF3662">
      <w:pPr>
        <w:jc w:val="center"/>
        <w:rPr>
          <w:rFonts w:ascii="GHEA Grapalat" w:hAnsi="GHEA Grapalat"/>
          <w:b/>
          <w:sz w:val="20"/>
          <w:lang w:val="af-ZA"/>
        </w:rPr>
      </w:pP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proofErr w:type="gramStart"/>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proofErr w:type="gramEnd"/>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042F5CD"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2D3975">
        <w:rPr>
          <w:rFonts w:ascii="GHEA Grapalat" w:hAnsi="GHEA Grapalat" w:cs="Sylfaen"/>
          <w:szCs w:val="24"/>
          <w:lang w:val="hy-AM"/>
        </w:rPr>
        <w:t>ԳՆԱՆՇՄԱՆ ՀԱՐՑՄԱՆ</w:t>
      </w:r>
      <w:r w:rsidR="00AE26C8" w:rsidRPr="00F566BF">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4BECE181"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202</w:t>
      </w:r>
      <w:r w:rsidR="00307456">
        <w:rPr>
          <w:rFonts w:ascii="GHEA Grapalat" w:hAnsi="GHEA Grapalat" w:cs="Sylfaen"/>
          <w:b/>
          <w:szCs w:val="24"/>
          <w:lang w:val="hy-AM"/>
        </w:rPr>
        <w:t>6</w:t>
      </w:r>
      <w:r w:rsidR="00477276">
        <w:rPr>
          <w:rFonts w:ascii="GHEA Grapalat" w:hAnsi="GHEA Grapalat" w:cs="Sylfaen"/>
          <w:b/>
          <w:szCs w:val="24"/>
          <w:lang w:val="hy-AM"/>
        </w:rPr>
        <w:t xml:space="preserve"> թվականի </w:t>
      </w:r>
      <w:r w:rsidR="00307456">
        <w:rPr>
          <w:rFonts w:ascii="GHEA Grapalat" w:hAnsi="GHEA Grapalat" w:cs="Sylfaen"/>
          <w:b/>
          <w:szCs w:val="24"/>
          <w:lang w:val="hy-AM"/>
        </w:rPr>
        <w:t>փետրվարի 25</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w:t>
      </w:r>
      <w:r w:rsidR="00307456">
        <w:rPr>
          <w:rFonts w:ascii="GHEA Grapalat" w:hAnsi="GHEA Grapalat" w:cs="Sylfaen"/>
          <w:b/>
          <w:szCs w:val="24"/>
          <w:lang w:val="hy-AM"/>
        </w:rPr>
        <w:t>9:00</w:t>
      </w:r>
      <w:r w:rsidR="00477276" w:rsidRPr="00064790">
        <w:rPr>
          <w:rFonts w:ascii="GHEA Grapalat" w:hAnsi="GHEA Grapalat" w:cs="Sylfaen"/>
          <w:b/>
          <w:szCs w:val="24"/>
          <w:lang w:val="hy-AM"/>
        </w:rPr>
        <w:t>-ը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1972F953"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202</w:t>
      </w:r>
      <w:r w:rsidR="00307456">
        <w:rPr>
          <w:rFonts w:ascii="GHEA Grapalat" w:hAnsi="GHEA Grapalat" w:cs="Sylfaen"/>
          <w:b/>
          <w:szCs w:val="24"/>
          <w:lang w:val="hy-AM"/>
        </w:rPr>
        <w:t>6</w:t>
      </w:r>
      <w:r>
        <w:rPr>
          <w:rFonts w:ascii="GHEA Grapalat" w:hAnsi="GHEA Grapalat" w:cs="Sylfaen"/>
          <w:b/>
          <w:szCs w:val="24"/>
          <w:lang w:val="hy-AM"/>
        </w:rPr>
        <w:t xml:space="preserve"> թվականի </w:t>
      </w:r>
      <w:r w:rsidR="00307456">
        <w:rPr>
          <w:rFonts w:ascii="GHEA Grapalat" w:hAnsi="GHEA Grapalat" w:cs="Sylfaen"/>
          <w:b/>
          <w:szCs w:val="24"/>
          <w:lang w:val="hy-AM"/>
        </w:rPr>
        <w:t>փետրվարի 25</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00307456">
        <w:rPr>
          <w:rFonts w:ascii="GHEA Grapalat" w:hAnsi="GHEA Grapalat" w:cs="Sylfaen"/>
          <w:b/>
          <w:szCs w:val="24"/>
          <w:lang w:val="hy-AM"/>
        </w:rPr>
        <w:t>9:00</w:t>
      </w:r>
      <w:r w:rsidRPr="00064790">
        <w:rPr>
          <w:rFonts w:ascii="GHEA Grapalat" w:hAnsi="GHEA Grapalat" w:cs="Sylfaen"/>
          <w:b/>
          <w:szCs w:val="24"/>
          <w:lang w:val="hy-AM"/>
        </w:rPr>
        <w:t>-</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proofErr w:type="gram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ABB7103" w14:textId="77777777" w:rsidR="003833BE" w:rsidRDefault="003833BE" w:rsidP="003833BE">
      <w:pPr>
        <w:pStyle w:val="norm"/>
        <w:spacing w:line="240" w:lineRule="auto"/>
        <w:rPr>
          <w:rFonts w:ascii="GHEA Grapalat" w:hAnsi="GHEA Grapalat"/>
          <w:sz w:val="20"/>
          <w:lang w:val="af-ZA" w:eastAsia="x-none"/>
        </w:rPr>
      </w:pPr>
      <w:r w:rsidRPr="00EB64FD">
        <w:rPr>
          <w:rFonts w:ascii="GHEA Grapalat" w:hAnsi="GHEA Grapalat"/>
          <w:sz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 </w:t>
      </w:r>
    </w:p>
    <w:p w14:paraId="33EB6D09" w14:textId="77777777" w:rsidR="003833BE" w:rsidRDefault="003833BE" w:rsidP="003833B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EB64FD">
        <w:rPr>
          <w:rFonts w:ascii="GHEA Grapalat" w:hAnsi="GHEA Grapalat" w:cs="Sylfaen"/>
          <w:sz w:val="20"/>
          <w:szCs w:val="24"/>
          <w:lang w:val="hy-AM"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69C2D027" w14:textId="77777777" w:rsidR="003833BE" w:rsidRPr="00EB64FD" w:rsidRDefault="003833BE" w:rsidP="003833BE">
      <w:pPr>
        <w:pStyle w:val="norm"/>
        <w:spacing w:line="240" w:lineRule="auto"/>
        <w:rPr>
          <w:rFonts w:ascii="GHEA Grapalat" w:hAnsi="GHEA Grapalat" w:cs="Sylfaen"/>
          <w:sz w:val="20"/>
          <w:szCs w:val="24"/>
          <w:lang w:val="es-ES" w:eastAsia="en-US"/>
        </w:rPr>
      </w:pPr>
      <w:r w:rsidRPr="00EB64FD">
        <w:rPr>
          <w:rFonts w:ascii="GHEA Grapalat" w:hAnsi="GHEA Grapalat" w:cs="Sylfaen"/>
          <w:sz w:val="20"/>
          <w:szCs w:val="24"/>
          <w:lang w:val="es-ES" w:eastAsia="en-US"/>
        </w:rPr>
        <w:t xml:space="preserve">8.9.1 </w:t>
      </w:r>
      <w:proofErr w:type="spellStart"/>
      <w:r w:rsidRPr="00EB64FD">
        <w:rPr>
          <w:rFonts w:ascii="GHEA Grapalat" w:hAnsi="GHEA Grapalat" w:cs="Sylfaen"/>
          <w:sz w:val="20"/>
          <w:szCs w:val="24"/>
          <w:lang w:val="es-ES" w:eastAsia="en-US"/>
        </w:rPr>
        <w:t>Այն</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դեպքում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երբ</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մինչև</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պայմանագիրը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պատվիրատուի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կողմից</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կնքվելը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պարզվում</w:t>
      </w:r>
      <w:proofErr w:type="spellEnd"/>
      <w:r w:rsidRPr="00EB64FD">
        <w:rPr>
          <w:rFonts w:ascii="GHEA Grapalat" w:hAnsi="GHEA Grapalat" w:cs="Sylfaen"/>
          <w:sz w:val="20"/>
          <w:szCs w:val="24"/>
          <w:lang w:val="es-ES" w:eastAsia="en-US"/>
        </w:rPr>
        <w:t xml:space="preserve"> է, </w:t>
      </w:r>
      <w:proofErr w:type="spellStart"/>
      <w:r w:rsidRPr="00EB64FD">
        <w:rPr>
          <w:rFonts w:ascii="GHEA Grapalat" w:hAnsi="GHEA Grapalat" w:cs="Sylfaen"/>
          <w:sz w:val="20"/>
          <w:szCs w:val="24"/>
          <w:lang w:val="es-ES" w:eastAsia="en-US"/>
        </w:rPr>
        <w:t>որ</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մասնակիցը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ներառված</w:t>
      </w:r>
      <w:proofErr w:type="spellEnd"/>
      <w:r w:rsidRPr="00EB64FD">
        <w:rPr>
          <w:rFonts w:ascii="GHEA Grapalat" w:hAnsi="GHEA Grapalat" w:cs="Sylfaen"/>
          <w:sz w:val="20"/>
          <w:szCs w:val="24"/>
          <w:lang w:val="es-ES" w:eastAsia="en-US"/>
        </w:rPr>
        <w:t xml:space="preserve"> է ՀՀ </w:t>
      </w:r>
      <w:proofErr w:type="spellStart"/>
      <w:r w:rsidRPr="00EB64FD">
        <w:rPr>
          <w:rFonts w:ascii="GHEA Grapalat" w:hAnsi="GHEA Grapalat" w:cs="Sylfaen"/>
          <w:sz w:val="20"/>
          <w:szCs w:val="24"/>
          <w:lang w:val="es-ES" w:eastAsia="en-US"/>
        </w:rPr>
        <w:t>կառավարության</w:t>
      </w:r>
      <w:proofErr w:type="spellEnd"/>
      <w:r w:rsidRPr="00EB64FD">
        <w:rPr>
          <w:rFonts w:ascii="GHEA Grapalat" w:hAnsi="GHEA Grapalat" w:cs="Sylfaen"/>
          <w:sz w:val="20"/>
          <w:szCs w:val="24"/>
          <w:lang w:val="es-ES" w:eastAsia="en-US"/>
        </w:rPr>
        <w:t xml:space="preserve"> 20.06.2025թ. N 817-Ա </w:t>
      </w:r>
      <w:proofErr w:type="spellStart"/>
      <w:r w:rsidRPr="00EB64FD">
        <w:rPr>
          <w:rFonts w:ascii="GHEA Grapalat" w:hAnsi="GHEA Grapalat" w:cs="Sylfaen"/>
          <w:sz w:val="20"/>
          <w:szCs w:val="24"/>
          <w:lang w:val="es-ES" w:eastAsia="en-US"/>
        </w:rPr>
        <w:t>որոշման</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կետի</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ենթակետով</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նախատեսված</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ցուցակում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ապա</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մասնակցի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հայտը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մերժվում</w:t>
      </w:r>
      <w:proofErr w:type="spellEnd"/>
      <w:r w:rsidRPr="00EB64FD">
        <w:rPr>
          <w:rFonts w:ascii="GHEA Grapalat" w:hAnsi="GHEA Grapalat" w:cs="Sylfaen"/>
          <w:sz w:val="20"/>
          <w:szCs w:val="24"/>
          <w:lang w:val="es-ES" w:eastAsia="en-US"/>
        </w:rPr>
        <w:t xml:space="preserve"> է:</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7583355F" w14:textId="77777777" w:rsidR="003833BE" w:rsidRDefault="004E2F96" w:rsidP="00EF3662">
      <w:pPr>
        <w:ind w:firstLine="375"/>
        <w:jc w:val="both"/>
        <w:rPr>
          <w:rFonts w:ascii="Calibri" w:hAnsi="Calibri" w:cs="Calibri"/>
          <w:sz w:val="20"/>
          <w:lang w:val="af-ZA"/>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p>
    <w:p w14:paraId="383C25FC" w14:textId="571C58B0"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lastRenderedPageBreak/>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A9223DA" w14:textId="77777777" w:rsidR="003833BE"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 xml:space="preserve">Ընդ որում  </w:t>
      </w:r>
    </w:p>
    <w:p w14:paraId="797F64C9" w14:textId="77777777" w:rsidR="003833BE" w:rsidRPr="003833BE" w:rsidRDefault="003833BE" w:rsidP="003833BE">
      <w:pPr>
        <w:pStyle w:val="ListParagraph"/>
        <w:shd w:val="clear" w:color="auto" w:fill="FFFFFF"/>
        <w:ind w:left="375"/>
        <w:jc w:val="both"/>
        <w:rPr>
          <w:rFonts w:ascii="GHEA Grapalat" w:hAnsi="GHEA Grapalat" w:cs="Sylfaen"/>
          <w:sz w:val="20"/>
          <w:lang w:val="hy-AM" w:eastAsia="en-US"/>
        </w:rPr>
      </w:pPr>
      <w:r w:rsidRPr="003833BE">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397F6519" w14:textId="274A6BF5" w:rsidR="009A6B5D" w:rsidRPr="009E1D1C" w:rsidRDefault="003833BE" w:rsidP="003833BE">
      <w:pPr>
        <w:pStyle w:val="ListParagraph"/>
        <w:shd w:val="clear" w:color="auto" w:fill="FFFFFF"/>
        <w:ind w:left="375"/>
        <w:jc w:val="both"/>
        <w:rPr>
          <w:rFonts w:ascii="GHEA Grapalat" w:hAnsi="GHEA Grapalat" w:cs="Sylfaen"/>
          <w:sz w:val="20"/>
          <w:lang w:val="af-ZA"/>
        </w:rPr>
      </w:pPr>
      <w:r w:rsidRPr="003833BE">
        <w:rPr>
          <w:rFonts w:ascii="GHEA Grapalat" w:hAnsi="GHEA Grapalat" w:cs="Sylfaen"/>
          <w:sz w:val="20"/>
          <w:lang w:val="hy-AM" w:eastAsia="en-US"/>
        </w:rPr>
        <w:t>- սույն հրավերի  1-ին մասի 8.9.1  կետով նախատեսված հանգամանքը չի համարվում գնման գործընթացի շրջանակում ստանձնված պարտավորության խախտում:</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r w:rsidR="00081FAF">
        <w:rPr>
          <w:rFonts w:ascii="GHEA Grapalat" w:hAnsi="GHEA Grapalat" w:cs="Sylfaen"/>
          <w:lang w:val="es-ES"/>
        </w:rPr>
        <w:t>10</w:t>
      </w:r>
      <w:proofErr w:type="gram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lastRenderedPageBreak/>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B902DED"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10</w:t>
      </w:r>
      <w:r w:rsidRPr="0086226B">
        <w:rPr>
          <w:rStyle w:val="FootnoteReference"/>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lastRenderedPageBreak/>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30FACB00" w:rsidR="00096865" w:rsidRPr="002D3975" w:rsidRDefault="002D3975" w:rsidP="00EF3662">
      <w:pPr>
        <w:pStyle w:val="BodyText"/>
        <w:ind w:right="-7"/>
        <w:jc w:val="center"/>
        <w:rPr>
          <w:rFonts w:ascii="GHEA Grapalat" w:hAnsi="GHEA Grapalat" w:cs="Sylfaen"/>
          <w:b/>
          <w:szCs w:val="22"/>
          <w:lang w:val="es-ES"/>
        </w:rPr>
      </w:pPr>
      <w:r>
        <w:rPr>
          <w:rFonts w:ascii="GHEA Grapalat" w:hAnsi="GHEA Grapalat" w:cs="Sylfaen"/>
          <w:b/>
          <w:szCs w:val="22"/>
          <w:lang w:val="es-ES"/>
        </w:rPr>
        <w:t xml:space="preserve">ԳՆԱՆՇՄԱՆ </w:t>
      </w:r>
      <w:proofErr w:type="gramStart"/>
      <w:r>
        <w:rPr>
          <w:rFonts w:ascii="GHEA Grapalat" w:hAnsi="GHEA Grapalat" w:cs="Sylfaen"/>
          <w:b/>
          <w:szCs w:val="22"/>
          <w:lang w:val="es-ES"/>
        </w:rPr>
        <w:t>ՀԱՐՑՄԱՆ</w:t>
      </w:r>
      <w:r w:rsidRPr="002D3975">
        <w:rPr>
          <w:rFonts w:ascii="GHEA Grapalat" w:hAnsi="GHEA Grapalat" w:cs="Sylfaen"/>
          <w:b/>
          <w:szCs w:val="22"/>
          <w:lang w:val="es-ES"/>
        </w:rPr>
        <w:t xml:space="preserve">  </w:t>
      </w:r>
      <w:r w:rsidR="00096865" w:rsidRPr="00F566BF">
        <w:rPr>
          <w:rFonts w:ascii="GHEA Grapalat" w:hAnsi="GHEA Grapalat" w:cs="Sylfaen"/>
          <w:b/>
          <w:szCs w:val="22"/>
          <w:lang w:val="es-ES"/>
        </w:rPr>
        <w:t>ՀԱՅ</w:t>
      </w:r>
      <w:r>
        <w:rPr>
          <w:rFonts w:ascii="GHEA Grapalat" w:hAnsi="GHEA Grapalat" w:cs="Sylfaen"/>
          <w:b/>
          <w:szCs w:val="22"/>
          <w:lang w:val="es-ES"/>
        </w:rPr>
        <w:t>Տ</w:t>
      </w:r>
      <w:r w:rsidR="00096865" w:rsidRPr="00F566BF">
        <w:rPr>
          <w:rFonts w:ascii="GHEA Grapalat" w:hAnsi="GHEA Grapalat" w:cs="Sylfaen"/>
          <w:b/>
          <w:szCs w:val="22"/>
          <w:lang w:val="es-ES"/>
        </w:rPr>
        <w:t>Ը</w:t>
      </w:r>
      <w:proofErr w:type="gramEnd"/>
      <w:r w:rsidR="00096865" w:rsidRPr="002D3975">
        <w:rPr>
          <w:rFonts w:ascii="GHEA Grapalat" w:hAnsi="GHEA Grapalat" w:cs="Sylfaen"/>
          <w:b/>
          <w:szCs w:val="22"/>
          <w:lang w:val="es-ES"/>
        </w:rPr>
        <w:t xml:space="preserve">   </w:t>
      </w:r>
      <w:r w:rsidR="00096865" w:rsidRPr="00F566BF">
        <w:rPr>
          <w:rFonts w:ascii="GHEA Grapalat" w:hAnsi="GHEA Grapalat" w:cs="Sylfaen"/>
          <w:b/>
          <w:szCs w:val="22"/>
          <w:lang w:val="es-ES"/>
        </w:rPr>
        <w:t>ՊԱՏՐԱՍՏԵԼՈՒ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proofErr w:type="gramStart"/>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proofErr w:type="gramEnd"/>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6"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6"/>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107F1A3D"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DD4AA1">
        <w:rPr>
          <w:rFonts w:ascii="GHEA Grapalat" w:hAnsi="GHEA Grapalat"/>
          <w:b/>
          <w:lang w:val="es-ES"/>
        </w:rPr>
        <w:t>ԵՔ-</w:t>
      </w:r>
      <w:r w:rsidR="00A64643">
        <w:rPr>
          <w:rFonts w:ascii="GHEA Grapalat" w:hAnsi="GHEA Grapalat"/>
          <w:b/>
          <w:lang w:val="es-ES"/>
        </w:rPr>
        <w:t>ԳՀԽԾՁԲ-</w:t>
      </w:r>
      <w:r w:rsidR="00333D5A">
        <w:rPr>
          <w:rFonts w:ascii="GHEA Grapalat" w:hAnsi="GHEA Grapalat"/>
          <w:b/>
          <w:lang w:val="es-ES"/>
        </w:rPr>
        <w:t>26/19</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69409CFD" w:rsidR="00B2572B" w:rsidRPr="00F566BF" w:rsidRDefault="002D3975"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646C74D"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r w:rsidR="002D3975">
        <w:rPr>
          <w:rFonts w:ascii="GHEA Grapalat" w:hAnsi="GHEA Grapalat" w:cs="Sylfaen"/>
          <w:color w:val="auto"/>
          <w:sz w:val="24"/>
          <w:szCs w:val="24"/>
          <w:lang w:val="es-ES"/>
        </w:rPr>
        <w:t>ԳՆԱՆՇՄԱՆ ՀԱՐՑՄԱՆԸ</w:t>
      </w:r>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600FE2FB"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9A7805">
        <w:rPr>
          <w:rFonts w:ascii="GHEA Grapalat" w:hAnsi="GHEA Grapalat"/>
          <w:sz w:val="20"/>
          <w:szCs w:val="20"/>
          <w:lang w:val="es-ES"/>
        </w:rPr>
        <w:t>ԵՔ-</w:t>
      </w:r>
      <w:r w:rsidR="00A64643">
        <w:rPr>
          <w:rFonts w:ascii="GHEA Grapalat" w:hAnsi="GHEA Grapalat"/>
          <w:sz w:val="20"/>
          <w:szCs w:val="20"/>
          <w:lang w:val="es-ES"/>
        </w:rPr>
        <w:t>ԳՀԽԾՁԲ-</w:t>
      </w:r>
      <w:r w:rsidR="00333D5A">
        <w:rPr>
          <w:rFonts w:ascii="GHEA Grapalat" w:hAnsi="GHEA Grapalat"/>
          <w:sz w:val="20"/>
          <w:szCs w:val="20"/>
          <w:lang w:val="es-ES"/>
        </w:rPr>
        <w:t>26/19</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7A95E374" w:rsidR="00B2572B" w:rsidRPr="00F566BF" w:rsidRDefault="002D3975"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proofErr w:type="gram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proofErr w:type="gramEnd"/>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3FBE1513"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DD4AA1">
        <w:rPr>
          <w:rFonts w:ascii="GHEA Grapalat" w:hAnsi="GHEA Grapalat" w:cs="Arial"/>
          <w:sz w:val="20"/>
          <w:szCs w:val="20"/>
          <w:lang w:val="es-ES"/>
        </w:rPr>
        <w:t>ԵՔ-</w:t>
      </w:r>
      <w:r w:rsidR="00A64643">
        <w:rPr>
          <w:rFonts w:ascii="GHEA Grapalat" w:hAnsi="GHEA Grapalat" w:cs="Arial"/>
          <w:sz w:val="20"/>
          <w:szCs w:val="20"/>
          <w:lang w:val="es-ES"/>
        </w:rPr>
        <w:t>ԳՀԽԾՁԲ-</w:t>
      </w:r>
      <w:r w:rsidR="00333D5A">
        <w:rPr>
          <w:rFonts w:ascii="GHEA Grapalat" w:hAnsi="GHEA Grapalat" w:cs="Arial"/>
          <w:sz w:val="20"/>
          <w:szCs w:val="20"/>
          <w:lang w:val="es-ES"/>
        </w:rPr>
        <w:t>26/</w:t>
      </w:r>
      <w:proofErr w:type="gramStart"/>
      <w:r w:rsidR="00333D5A">
        <w:rPr>
          <w:rFonts w:ascii="GHEA Grapalat" w:hAnsi="GHEA Grapalat" w:cs="Arial"/>
          <w:sz w:val="20"/>
          <w:szCs w:val="20"/>
          <w:lang w:val="es-ES"/>
        </w:rPr>
        <w:t>19</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2D3975">
        <w:rPr>
          <w:rFonts w:ascii="GHEA Grapalat" w:hAnsi="GHEA Grapalat" w:cs="Arial"/>
          <w:sz w:val="20"/>
          <w:szCs w:val="20"/>
          <w:lang w:val="es-ES"/>
        </w:rPr>
        <w:t>հրատ</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7"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7"/>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505BF974"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DD4AA1">
        <w:rPr>
          <w:rFonts w:ascii="GHEA Grapalat" w:hAnsi="GHEA Grapalat" w:cs="Sylfaen"/>
          <w:sz w:val="22"/>
          <w:szCs w:val="22"/>
          <w:lang w:val="hy-AM"/>
        </w:rPr>
        <w:t>ԵՔ-</w:t>
      </w:r>
      <w:r w:rsidR="00A64643">
        <w:rPr>
          <w:rFonts w:ascii="GHEA Grapalat" w:hAnsi="GHEA Grapalat" w:cs="Sylfaen"/>
          <w:sz w:val="22"/>
          <w:szCs w:val="22"/>
          <w:lang w:val="hy-AM"/>
        </w:rPr>
        <w:t>ԳՀԽԾՁԲ-</w:t>
      </w:r>
      <w:r w:rsidR="00333D5A">
        <w:rPr>
          <w:rFonts w:ascii="GHEA Grapalat" w:hAnsi="GHEA Grapalat" w:cs="Sylfaen"/>
          <w:sz w:val="22"/>
          <w:szCs w:val="22"/>
          <w:lang w:val="hy-AM"/>
        </w:rPr>
        <w:t>26/19</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r w:rsidR="002D3975">
        <w:rPr>
          <w:rFonts w:ascii="GHEA Grapalat" w:hAnsi="GHEA Grapalat" w:cs="Arial"/>
          <w:sz w:val="20"/>
          <w:szCs w:val="20"/>
          <w:lang w:val="es-ES"/>
        </w:rPr>
        <w:t xml:space="preserve">ԳՆԱՆՇՄԱՆ </w:t>
      </w:r>
      <w:proofErr w:type="spellStart"/>
      <w:r w:rsidR="002D3975">
        <w:rPr>
          <w:rFonts w:ascii="GHEA Grapalat" w:hAnsi="GHEA Grapalat" w:cs="Arial"/>
          <w:sz w:val="20"/>
          <w:szCs w:val="20"/>
          <w:lang w:val="es-ES"/>
        </w:rPr>
        <w:t>ՀԱՐՑՄԱՆ</w:t>
      </w:r>
      <w:r w:rsidR="006C3873" w:rsidRPr="00F71502">
        <w:rPr>
          <w:rFonts w:ascii="GHEA Grapalat" w:hAnsi="GHEA Grapalat" w:cs="Arial"/>
          <w:sz w:val="20"/>
          <w:szCs w:val="20"/>
          <w:lang w:val="es-ES"/>
        </w:rPr>
        <w:t>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proofErr w:type="gram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8"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8"/>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3A7F41E3"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587F4B" w:rsidRPr="00587F4B">
        <w:rPr>
          <w:rFonts w:ascii="GHEA Grapalat" w:hAnsi="GHEA Grapalat"/>
          <w:b/>
          <w:lang w:val="hy-AM"/>
        </w:rPr>
        <w:t>ԵՔ-</w:t>
      </w:r>
      <w:r w:rsidR="00A64643">
        <w:rPr>
          <w:rFonts w:ascii="GHEA Grapalat" w:hAnsi="GHEA Grapalat"/>
          <w:b/>
          <w:lang w:val="hy-AM"/>
        </w:rPr>
        <w:t>ԳՀԽԾՁԲ-</w:t>
      </w:r>
      <w:r w:rsidR="00333D5A">
        <w:rPr>
          <w:rFonts w:ascii="GHEA Grapalat" w:hAnsi="GHEA Grapalat"/>
          <w:b/>
          <w:lang w:val="hy-AM"/>
        </w:rPr>
        <w:t>26/19</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384523B8" w:rsidR="0019138A" w:rsidRPr="009A5836" w:rsidRDefault="002D3975" w:rsidP="0019138A">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19138A" w:rsidRPr="009A5836">
        <w:rPr>
          <w:rFonts w:ascii="GHEA Grapalat" w:hAnsi="GHEA Grapalat" w:cs="Arial"/>
          <w:b/>
          <w:lang w:val="hy-AM"/>
        </w:rPr>
        <w:t xml:space="preserve">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083780">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083780">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083780">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083780">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083780">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083780">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083780">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8213EB" w14:paraId="1F4E8CCA" w14:textId="77777777" w:rsidTr="008A4BAB">
        <w:trPr>
          <w:cantSplit/>
          <w:trHeight w:val="313"/>
        </w:trPr>
        <w:tc>
          <w:tcPr>
            <w:tcW w:w="727" w:type="dxa"/>
            <w:vMerge/>
            <w:vAlign w:val="center"/>
          </w:tcPr>
          <w:p w14:paraId="08CDFF70" w14:textId="77777777" w:rsidR="00CA14D6" w:rsidRPr="005E1F72" w:rsidRDefault="00CA14D6" w:rsidP="00083780">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083780">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083780">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083780">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083780">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8213EB" w14:paraId="7D40508B" w14:textId="77777777" w:rsidTr="008A4BAB">
        <w:trPr>
          <w:cantSplit/>
          <w:trHeight w:val="287"/>
        </w:trPr>
        <w:tc>
          <w:tcPr>
            <w:tcW w:w="727" w:type="dxa"/>
          </w:tcPr>
          <w:p w14:paraId="237BEE90" w14:textId="77777777" w:rsidR="00CA14D6" w:rsidRPr="005E1F72" w:rsidRDefault="00CA14D6" w:rsidP="00083780">
            <w:pPr>
              <w:jc w:val="center"/>
              <w:rPr>
                <w:rFonts w:ascii="GHEA Grapalat" w:hAnsi="GHEA Grapalat"/>
                <w:sz w:val="20"/>
                <w:lang w:val="es-ES"/>
              </w:rPr>
            </w:pPr>
          </w:p>
        </w:tc>
        <w:tc>
          <w:tcPr>
            <w:tcW w:w="2348" w:type="dxa"/>
          </w:tcPr>
          <w:p w14:paraId="647BC13C" w14:textId="77777777" w:rsidR="00CA14D6" w:rsidRPr="005E1F72" w:rsidRDefault="00CA14D6" w:rsidP="00083780">
            <w:pPr>
              <w:jc w:val="center"/>
              <w:rPr>
                <w:rFonts w:ascii="GHEA Grapalat" w:hAnsi="GHEA Grapalat"/>
                <w:sz w:val="20"/>
                <w:lang w:val="hy-AM"/>
              </w:rPr>
            </w:pPr>
          </w:p>
        </w:tc>
        <w:tc>
          <w:tcPr>
            <w:tcW w:w="1878" w:type="dxa"/>
          </w:tcPr>
          <w:p w14:paraId="7AB0FA1A" w14:textId="77777777" w:rsidR="00CA14D6" w:rsidRPr="005E1F72" w:rsidRDefault="00CA14D6" w:rsidP="00083780">
            <w:pPr>
              <w:jc w:val="center"/>
              <w:rPr>
                <w:rFonts w:ascii="GHEA Grapalat" w:hAnsi="GHEA Grapalat"/>
                <w:sz w:val="20"/>
                <w:lang w:val="hy-AM"/>
              </w:rPr>
            </w:pPr>
          </w:p>
        </w:tc>
        <w:tc>
          <w:tcPr>
            <w:tcW w:w="2582" w:type="dxa"/>
          </w:tcPr>
          <w:p w14:paraId="7277B971" w14:textId="77777777" w:rsidR="00CA14D6" w:rsidRPr="005E1F72" w:rsidRDefault="00CA14D6" w:rsidP="00083780">
            <w:pPr>
              <w:jc w:val="center"/>
              <w:rPr>
                <w:rFonts w:ascii="GHEA Grapalat" w:hAnsi="GHEA Grapalat"/>
                <w:sz w:val="20"/>
                <w:lang w:val="hy-AM"/>
              </w:rPr>
            </w:pPr>
          </w:p>
        </w:tc>
        <w:tc>
          <w:tcPr>
            <w:tcW w:w="3028" w:type="dxa"/>
          </w:tcPr>
          <w:p w14:paraId="761229F2" w14:textId="77777777" w:rsidR="00CA14D6" w:rsidRPr="005E1F72" w:rsidRDefault="00CA14D6" w:rsidP="00083780">
            <w:pPr>
              <w:jc w:val="center"/>
              <w:rPr>
                <w:rFonts w:ascii="GHEA Grapalat" w:hAnsi="GHEA Grapalat"/>
                <w:sz w:val="20"/>
                <w:lang w:val="hy-AM"/>
              </w:rPr>
            </w:pPr>
          </w:p>
        </w:tc>
      </w:tr>
      <w:tr w:rsidR="00CA14D6" w:rsidRPr="008213EB" w14:paraId="731E0D7B" w14:textId="77777777" w:rsidTr="008A4BAB">
        <w:trPr>
          <w:cantSplit/>
          <w:trHeight w:val="274"/>
        </w:trPr>
        <w:tc>
          <w:tcPr>
            <w:tcW w:w="727" w:type="dxa"/>
          </w:tcPr>
          <w:p w14:paraId="275ED20B" w14:textId="77777777" w:rsidR="00CA14D6" w:rsidRPr="005E1F72" w:rsidRDefault="00CA14D6" w:rsidP="00083780">
            <w:pPr>
              <w:jc w:val="center"/>
              <w:rPr>
                <w:rFonts w:ascii="GHEA Grapalat" w:hAnsi="GHEA Grapalat"/>
                <w:sz w:val="20"/>
                <w:lang w:val="es-ES"/>
              </w:rPr>
            </w:pPr>
          </w:p>
        </w:tc>
        <w:tc>
          <w:tcPr>
            <w:tcW w:w="2348" w:type="dxa"/>
          </w:tcPr>
          <w:p w14:paraId="7BACB90C" w14:textId="77777777" w:rsidR="00CA14D6" w:rsidRPr="005E1F72" w:rsidRDefault="00CA14D6" w:rsidP="00083780">
            <w:pPr>
              <w:jc w:val="center"/>
              <w:rPr>
                <w:rFonts w:ascii="GHEA Grapalat" w:hAnsi="GHEA Grapalat"/>
                <w:sz w:val="20"/>
                <w:lang w:val="hy-AM"/>
              </w:rPr>
            </w:pPr>
          </w:p>
        </w:tc>
        <w:tc>
          <w:tcPr>
            <w:tcW w:w="1878" w:type="dxa"/>
          </w:tcPr>
          <w:p w14:paraId="2C440562" w14:textId="77777777" w:rsidR="00CA14D6" w:rsidRPr="005E1F72" w:rsidRDefault="00CA14D6" w:rsidP="00083780">
            <w:pPr>
              <w:jc w:val="center"/>
              <w:rPr>
                <w:rFonts w:ascii="GHEA Grapalat" w:hAnsi="GHEA Grapalat"/>
                <w:sz w:val="20"/>
                <w:lang w:val="hy-AM"/>
              </w:rPr>
            </w:pPr>
          </w:p>
        </w:tc>
        <w:tc>
          <w:tcPr>
            <w:tcW w:w="2582" w:type="dxa"/>
          </w:tcPr>
          <w:p w14:paraId="488F5C8A" w14:textId="77777777" w:rsidR="00CA14D6" w:rsidRPr="005E1F72" w:rsidRDefault="00CA14D6" w:rsidP="00083780">
            <w:pPr>
              <w:jc w:val="center"/>
              <w:rPr>
                <w:rFonts w:ascii="GHEA Grapalat" w:hAnsi="GHEA Grapalat"/>
                <w:sz w:val="20"/>
                <w:lang w:val="hy-AM"/>
              </w:rPr>
            </w:pPr>
          </w:p>
        </w:tc>
        <w:tc>
          <w:tcPr>
            <w:tcW w:w="3028" w:type="dxa"/>
          </w:tcPr>
          <w:p w14:paraId="3EDDEF1A" w14:textId="77777777" w:rsidR="00CA14D6" w:rsidRPr="005E1F72" w:rsidRDefault="00CA14D6" w:rsidP="00083780">
            <w:pPr>
              <w:jc w:val="center"/>
              <w:rPr>
                <w:rFonts w:ascii="GHEA Grapalat" w:hAnsi="GHEA Grapalat"/>
                <w:sz w:val="20"/>
                <w:lang w:val="hy-AM"/>
              </w:rPr>
            </w:pPr>
          </w:p>
        </w:tc>
      </w:tr>
      <w:tr w:rsidR="00CA14D6" w:rsidRPr="008213EB" w14:paraId="3E64B2E6" w14:textId="77777777" w:rsidTr="008A4BAB">
        <w:trPr>
          <w:cantSplit/>
          <w:trHeight w:val="274"/>
        </w:trPr>
        <w:tc>
          <w:tcPr>
            <w:tcW w:w="727" w:type="dxa"/>
          </w:tcPr>
          <w:p w14:paraId="62F82A48" w14:textId="77777777" w:rsidR="00CA14D6" w:rsidRPr="005E1F72" w:rsidRDefault="00CA14D6" w:rsidP="00083780">
            <w:pPr>
              <w:jc w:val="center"/>
              <w:rPr>
                <w:rFonts w:ascii="GHEA Grapalat" w:hAnsi="GHEA Grapalat"/>
                <w:sz w:val="20"/>
                <w:lang w:val="es-ES"/>
              </w:rPr>
            </w:pPr>
          </w:p>
        </w:tc>
        <w:tc>
          <w:tcPr>
            <w:tcW w:w="2348" w:type="dxa"/>
          </w:tcPr>
          <w:p w14:paraId="657AFD12" w14:textId="77777777" w:rsidR="00CA14D6" w:rsidRPr="005E1F72" w:rsidRDefault="00CA14D6" w:rsidP="00083780">
            <w:pPr>
              <w:jc w:val="center"/>
              <w:rPr>
                <w:rFonts w:ascii="GHEA Grapalat" w:hAnsi="GHEA Grapalat"/>
                <w:sz w:val="20"/>
                <w:lang w:val="hy-AM"/>
              </w:rPr>
            </w:pPr>
          </w:p>
        </w:tc>
        <w:tc>
          <w:tcPr>
            <w:tcW w:w="1878" w:type="dxa"/>
          </w:tcPr>
          <w:p w14:paraId="3A4B917A" w14:textId="77777777" w:rsidR="00CA14D6" w:rsidRPr="005E1F72" w:rsidRDefault="00CA14D6" w:rsidP="00083780">
            <w:pPr>
              <w:jc w:val="center"/>
              <w:rPr>
                <w:rFonts w:ascii="GHEA Grapalat" w:hAnsi="GHEA Grapalat"/>
                <w:sz w:val="20"/>
                <w:lang w:val="hy-AM"/>
              </w:rPr>
            </w:pPr>
          </w:p>
        </w:tc>
        <w:tc>
          <w:tcPr>
            <w:tcW w:w="2582" w:type="dxa"/>
          </w:tcPr>
          <w:p w14:paraId="0018CB6B" w14:textId="77777777" w:rsidR="00CA14D6" w:rsidRPr="005E1F72" w:rsidRDefault="00CA14D6" w:rsidP="00083780">
            <w:pPr>
              <w:jc w:val="center"/>
              <w:rPr>
                <w:rFonts w:ascii="GHEA Grapalat" w:hAnsi="GHEA Grapalat"/>
                <w:sz w:val="20"/>
                <w:lang w:val="hy-AM"/>
              </w:rPr>
            </w:pPr>
          </w:p>
        </w:tc>
        <w:tc>
          <w:tcPr>
            <w:tcW w:w="3028" w:type="dxa"/>
          </w:tcPr>
          <w:p w14:paraId="52407008" w14:textId="77777777" w:rsidR="00CA14D6" w:rsidRPr="005E1F72" w:rsidRDefault="00CA14D6" w:rsidP="00083780">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4F92B5AA"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w:t>
      </w:r>
      <w:r w:rsidR="00A64643">
        <w:rPr>
          <w:rFonts w:ascii="GHEA Grapalat" w:hAnsi="GHEA Grapalat"/>
          <w:b/>
          <w:lang w:val="hy-AM"/>
        </w:rPr>
        <w:t>ԳՀԽԾՁԲ-</w:t>
      </w:r>
      <w:r w:rsidR="00333D5A">
        <w:rPr>
          <w:rFonts w:ascii="GHEA Grapalat" w:hAnsi="GHEA Grapalat"/>
          <w:b/>
          <w:lang w:val="hy-AM"/>
        </w:rPr>
        <w:t>26/19</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4D967269" w:rsidR="00161442" w:rsidRDefault="002D3975"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61442" w:rsidRPr="00F566BF">
        <w:rPr>
          <w:rFonts w:ascii="GHEA Grapalat" w:hAnsi="GHEA Grapalat" w:cs="Arial"/>
          <w:b/>
          <w:lang w:val="hy-AM"/>
        </w:rPr>
        <w:t xml:space="preserve">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7C5E4CD2"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w:t>
      </w:r>
      <w:r w:rsidR="00A64643">
        <w:rPr>
          <w:rFonts w:ascii="GHEA Grapalat" w:hAnsi="GHEA Grapalat"/>
          <w:b/>
          <w:lang w:val="hy-AM"/>
        </w:rPr>
        <w:t>ԳՀԽԾՁԲ-</w:t>
      </w:r>
      <w:r w:rsidR="00333D5A">
        <w:rPr>
          <w:rFonts w:ascii="GHEA Grapalat" w:hAnsi="GHEA Grapalat"/>
          <w:b/>
          <w:lang w:val="hy-AM"/>
        </w:rPr>
        <w:t>26/19</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01D60092" w:rsidR="00B2572B" w:rsidRPr="00F566BF" w:rsidRDefault="002D3975"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F566BF">
        <w:rPr>
          <w:rFonts w:ascii="GHEA Grapalat" w:hAnsi="GHEA Grapalat" w:cs="Arial"/>
          <w:b/>
          <w:lang w:val="hy-AM"/>
        </w:rPr>
        <w:t xml:space="preserve">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0BE0FBAA"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DD4AA1">
        <w:rPr>
          <w:rFonts w:ascii="GHEA Grapalat" w:hAnsi="GHEA Grapalat" w:cs="Arial"/>
          <w:sz w:val="20"/>
          <w:szCs w:val="20"/>
          <w:lang w:val="es-ES"/>
        </w:rPr>
        <w:t>ԵՔ-</w:t>
      </w:r>
      <w:r w:rsidR="00A64643">
        <w:rPr>
          <w:rFonts w:ascii="GHEA Grapalat" w:hAnsi="GHEA Grapalat" w:cs="Arial"/>
          <w:sz w:val="20"/>
          <w:szCs w:val="20"/>
          <w:lang w:val="es-ES"/>
        </w:rPr>
        <w:t>ԳՀԽԾՁԲ-</w:t>
      </w:r>
      <w:r w:rsidR="00333D5A">
        <w:rPr>
          <w:rFonts w:ascii="GHEA Grapalat" w:hAnsi="GHEA Grapalat" w:cs="Arial"/>
          <w:sz w:val="20"/>
          <w:szCs w:val="20"/>
          <w:lang w:val="es-ES"/>
        </w:rPr>
        <w:t>26/</w:t>
      </w:r>
      <w:proofErr w:type="gramStart"/>
      <w:r w:rsidR="00333D5A">
        <w:rPr>
          <w:rFonts w:ascii="GHEA Grapalat" w:hAnsi="GHEA Grapalat" w:cs="Arial"/>
          <w:sz w:val="20"/>
          <w:szCs w:val="20"/>
          <w:lang w:val="es-ES"/>
        </w:rPr>
        <w:t>19</w:t>
      </w:r>
      <w:r w:rsidR="00B2572B" w:rsidRPr="00F566BF">
        <w:rPr>
          <w:rFonts w:ascii="GHEA Grapalat" w:hAnsi="GHEA Grapalat" w:cs="Arial"/>
          <w:sz w:val="20"/>
          <w:szCs w:val="20"/>
          <w:lang w:val="es-ES"/>
        </w:rPr>
        <w:t>»*</w:t>
      </w:r>
      <w:proofErr w:type="gram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r w:rsidR="002D3975">
        <w:rPr>
          <w:rFonts w:ascii="GHEA Grapalat" w:hAnsi="GHEA Grapalat" w:cs="Arial"/>
          <w:sz w:val="20"/>
          <w:szCs w:val="20"/>
          <w:lang w:val="es-ES"/>
        </w:rPr>
        <w:t>ԳՆԱՆՇՄԱՆ ՀԱՐՑՄԱՆ</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proofErr w:type="gram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proofErr w:type="gramEnd"/>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0" w:name="_Hlk23147299"/>
      <w:r w:rsidRPr="00F566BF">
        <w:rPr>
          <w:rFonts w:ascii="GHEA Grapalat" w:hAnsi="GHEA Grapalat" w:cs="Sylfaen"/>
          <w:vertAlign w:val="superscript"/>
          <w:lang w:val="hy-AM"/>
        </w:rPr>
        <w:t xml:space="preserve">                                                                                     մասնակցի անվանումը</w:t>
      </w:r>
    </w:p>
    <w:bookmarkEnd w:id="10"/>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79"/>
        <w:gridCol w:w="1511"/>
        <w:gridCol w:w="1417"/>
        <w:gridCol w:w="1760"/>
      </w:tblGrid>
      <w:tr w:rsidR="00CE693C" w:rsidRPr="008213EB" w14:paraId="56402585" w14:textId="77777777" w:rsidTr="008213EB">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79"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11"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8213EB">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7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11"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333D5A" w:rsidRPr="008213EB" w14:paraId="72447677" w14:textId="77777777" w:rsidTr="008213E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333D5A" w:rsidRPr="00F566BF" w:rsidRDefault="00333D5A" w:rsidP="00333D5A">
            <w:pPr>
              <w:jc w:val="center"/>
              <w:rPr>
                <w:rFonts w:ascii="GHEA Grapalat" w:hAnsi="GHEA Grapalat"/>
                <w:b/>
                <w:bCs/>
                <w:sz w:val="18"/>
                <w:lang w:val="es-ES"/>
              </w:rPr>
            </w:pPr>
            <w:r w:rsidRPr="00F566BF">
              <w:rPr>
                <w:rFonts w:ascii="GHEA Grapalat" w:hAnsi="GHEA Grapalat"/>
                <w:b/>
                <w:bCs/>
                <w:sz w:val="18"/>
                <w:lang w:val="es-ES"/>
              </w:rPr>
              <w:t>1</w:t>
            </w:r>
          </w:p>
        </w:tc>
        <w:tc>
          <w:tcPr>
            <w:tcW w:w="3179" w:type="dxa"/>
            <w:tcBorders>
              <w:top w:val="single" w:sz="4" w:space="0" w:color="auto"/>
              <w:left w:val="single" w:sz="4" w:space="0" w:color="auto"/>
              <w:bottom w:val="single" w:sz="4" w:space="0" w:color="auto"/>
              <w:right w:val="single" w:sz="4" w:space="0" w:color="auto"/>
            </w:tcBorders>
            <w:vAlign w:val="center"/>
          </w:tcPr>
          <w:p w14:paraId="1FD3D72C" w14:textId="764976FF" w:rsidR="00333D5A" w:rsidRPr="00CE31BE" w:rsidRDefault="00333D5A" w:rsidP="00333D5A">
            <w:pPr>
              <w:rPr>
                <w:rFonts w:ascii="GHEA Grapalat" w:hAnsi="GHEA Grapalat"/>
                <w:sz w:val="20"/>
                <w:szCs w:val="20"/>
                <w:lang w:val="es-ES"/>
              </w:rPr>
            </w:pPr>
            <w:r>
              <w:rPr>
                <w:rFonts w:ascii="GHEA Grapalat" w:hAnsi="GHEA Grapalat"/>
                <w:b/>
                <w:sz w:val="22"/>
                <w:szCs w:val="22"/>
                <w:lang w:val="hy-AM"/>
              </w:rPr>
              <w:t>Ավան վարչական շրջանի Դուրյան թաղ</w:t>
            </w:r>
            <w:r>
              <w:rPr>
                <w:rFonts w:ascii="GHEA Grapalat" w:hAnsi="GHEA Grapalat"/>
                <w:sz w:val="22"/>
                <w:szCs w:val="18"/>
                <w:lang w:val="hy-AM"/>
              </w:rPr>
              <w:t>.</w:t>
            </w:r>
            <w:r>
              <w:rPr>
                <w:rFonts w:ascii="GHEA Grapalat" w:hAnsi="GHEA Grapalat"/>
                <w:b/>
                <w:sz w:val="22"/>
                <w:szCs w:val="22"/>
                <w:lang w:val="hy-AM"/>
              </w:rPr>
              <w:t xml:space="preserve"> 45-46 բակային տարածքի  հիմնանորոգման </w:t>
            </w:r>
            <w:r>
              <w:rPr>
                <w:rFonts w:ascii="GHEA Grapalat" w:hAnsi="GHEA Grapalat" w:cs="Sylfaen"/>
                <w:b/>
                <w:sz w:val="22"/>
                <w:szCs w:val="22"/>
                <w:lang w:val="hy-AM"/>
              </w:rPr>
              <w:t xml:space="preserve">աշխատանքների </w:t>
            </w:r>
            <w:r>
              <w:rPr>
                <w:rFonts w:ascii="GHEA Grapalat" w:hAnsi="GHEA Grapalat"/>
                <w:b/>
                <w:sz w:val="22"/>
                <w:szCs w:val="22"/>
                <w:lang w:val="hy-AM"/>
              </w:rPr>
              <w:t>որակի տեխնիկական հսկողության խորհրդատվական ծառայություններ</w:t>
            </w:r>
          </w:p>
        </w:tc>
        <w:tc>
          <w:tcPr>
            <w:tcW w:w="1511" w:type="dxa"/>
            <w:tcBorders>
              <w:top w:val="single" w:sz="4" w:space="0" w:color="auto"/>
              <w:left w:val="single" w:sz="4" w:space="0" w:color="auto"/>
              <w:bottom w:val="single" w:sz="4" w:space="0" w:color="auto"/>
              <w:right w:val="single" w:sz="4" w:space="0" w:color="auto"/>
            </w:tcBorders>
          </w:tcPr>
          <w:p w14:paraId="1CF27047" w14:textId="77777777" w:rsidR="00333D5A" w:rsidRPr="00F566BF" w:rsidRDefault="00333D5A" w:rsidP="00333D5A">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33D5A" w:rsidRPr="00F566BF" w:rsidRDefault="00333D5A" w:rsidP="00333D5A">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33D5A" w:rsidRPr="00F566BF" w:rsidRDefault="00333D5A" w:rsidP="00333D5A">
            <w:pPr>
              <w:jc w:val="center"/>
              <w:rPr>
                <w:rFonts w:ascii="GHEA Grapalat" w:hAnsi="GHEA Grapalat"/>
                <w:lang w:val="es-ES"/>
              </w:rPr>
            </w:pPr>
          </w:p>
        </w:tc>
      </w:tr>
      <w:tr w:rsidR="00333D5A" w:rsidRPr="008213EB" w14:paraId="1A916A9A" w14:textId="77777777" w:rsidTr="008213E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EAAC63E" w14:textId="57230A28" w:rsidR="00333D5A" w:rsidRPr="00F566BF" w:rsidRDefault="00333D5A" w:rsidP="00333D5A">
            <w:pPr>
              <w:jc w:val="center"/>
              <w:rPr>
                <w:rFonts w:ascii="GHEA Grapalat" w:hAnsi="GHEA Grapalat"/>
                <w:b/>
                <w:bCs/>
                <w:sz w:val="18"/>
                <w:lang w:val="es-ES"/>
              </w:rPr>
            </w:pPr>
            <w:r>
              <w:rPr>
                <w:rFonts w:ascii="GHEA Grapalat" w:hAnsi="GHEA Grapalat"/>
                <w:b/>
                <w:bCs/>
                <w:sz w:val="18"/>
                <w:lang w:val="es-ES"/>
              </w:rPr>
              <w:t>2</w:t>
            </w:r>
          </w:p>
        </w:tc>
        <w:tc>
          <w:tcPr>
            <w:tcW w:w="3179" w:type="dxa"/>
            <w:tcBorders>
              <w:top w:val="single" w:sz="4" w:space="0" w:color="auto"/>
              <w:left w:val="single" w:sz="4" w:space="0" w:color="auto"/>
              <w:bottom w:val="single" w:sz="4" w:space="0" w:color="auto"/>
              <w:right w:val="single" w:sz="4" w:space="0" w:color="auto"/>
            </w:tcBorders>
            <w:vAlign w:val="center"/>
          </w:tcPr>
          <w:p w14:paraId="088415D0" w14:textId="299DDB82" w:rsidR="00333D5A" w:rsidRPr="00333D5A" w:rsidRDefault="00333D5A" w:rsidP="00333D5A">
            <w:pPr>
              <w:rPr>
                <w:rFonts w:ascii="GHEA Grapalat" w:hAnsi="GHEA Grapalat"/>
                <w:sz w:val="20"/>
                <w:szCs w:val="20"/>
                <w:lang w:val="es-ES"/>
              </w:rPr>
            </w:pPr>
            <w:r>
              <w:rPr>
                <w:rFonts w:ascii="GHEA Grapalat" w:hAnsi="GHEA Grapalat"/>
                <w:b/>
                <w:sz w:val="22"/>
                <w:szCs w:val="22"/>
                <w:lang w:val="hy-AM"/>
              </w:rPr>
              <w:t>Ավան վարչական շրջանի Ավան-Առինջ թաղ</w:t>
            </w:r>
            <w:r>
              <w:rPr>
                <w:rFonts w:ascii="GHEA Grapalat" w:hAnsi="GHEA Grapalat"/>
                <w:sz w:val="22"/>
                <w:szCs w:val="18"/>
                <w:lang w:val="hy-AM"/>
              </w:rPr>
              <w:t>.</w:t>
            </w:r>
            <w:r>
              <w:rPr>
                <w:rFonts w:ascii="GHEA Grapalat" w:hAnsi="GHEA Grapalat"/>
                <w:b/>
                <w:sz w:val="22"/>
                <w:szCs w:val="22"/>
                <w:lang w:val="hy-AM"/>
              </w:rPr>
              <w:t xml:space="preserve">2-րդ մ/շ 1/2 բակային տարածքի  հիմնանորոգման </w:t>
            </w:r>
            <w:r>
              <w:rPr>
                <w:rFonts w:ascii="GHEA Grapalat" w:hAnsi="GHEA Grapalat" w:cs="Sylfaen"/>
                <w:b/>
                <w:sz w:val="22"/>
                <w:szCs w:val="22"/>
                <w:lang w:val="hy-AM"/>
              </w:rPr>
              <w:t xml:space="preserve">աշխատանքների </w:t>
            </w:r>
            <w:r>
              <w:rPr>
                <w:rFonts w:ascii="GHEA Grapalat" w:hAnsi="GHEA Grapalat"/>
                <w:b/>
                <w:sz w:val="22"/>
                <w:szCs w:val="22"/>
                <w:lang w:val="hy-AM"/>
              </w:rPr>
              <w:t>որակի տեխնիկական հսկողության խորհրդատվական ծառայություններ</w:t>
            </w:r>
          </w:p>
        </w:tc>
        <w:tc>
          <w:tcPr>
            <w:tcW w:w="1511" w:type="dxa"/>
            <w:tcBorders>
              <w:top w:val="single" w:sz="4" w:space="0" w:color="auto"/>
              <w:left w:val="single" w:sz="4" w:space="0" w:color="auto"/>
              <w:bottom w:val="single" w:sz="4" w:space="0" w:color="auto"/>
              <w:right w:val="single" w:sz="4" w:space="0" w:color="auto"/>
            </w:tcBorders>
          </w:tcPr>
          <w:p w14:paraId="4E458582" w14:textId="77777777" w:rsidR="00333D5A" w:rsidRPr="00F566BF" w:rsidRDefault="00333D5A" w:rsidP="00333D5A">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5C1FA7DD" w14:textId="77777777" w:rsidR="00333D5A" w:rsidRPr="00F566BF" w:rsidRDefault="00333D5A" w:rsidP="00333D5A">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4577A8BE" w14:textId="77777777" w:rsidR="00333D5A" w:rsidRPr="00F566BF" w:rsidRDefault="00333D5A" w:rsidP="00333D5A">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41B6F84A"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w:t>
      </w:r>
      <w:r w:rsidR="00A64643">
        <w:rPr>
          <w:rFonts w:ascii="GHEA Grapalat" w:hAnsi="GHEA Grapalat"/>
          <w:b/>
          <w:lang w:val="hy-AM"/>
        </w:rPr>
        <w:t>ԳՀԽԾՁԲ-</w:t>
      </w:r>
      <w:r w:rsidR="00333D5A">
        <w:rPr>
          <w:rFonts w:ascii="GHEA Grapalat" w:hAnsi="GHEA Grapalat"/>
          <w:b/>
          <w:lang w:val="hy-AM"/>
        </w:rPr>
        <w:t>26/19</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6AE96B77" w:rsidR="00091EBC" w:rsidRPr="00F566BF" w:rsidRDefault="002D3975"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F566BF">
        <w:rPr>
          <w:rFonts w:ascii="GHEA Grapalat" w:hAnsi="GHEA Grapalat" w:cs="Arial"/>
          <w:b/>
          <w:lang w:val="hy-AM"/>
        </w:rPr>
        <w:t xml:space="preserve">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9DAF2EB"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r w:rsidR="000A41B2" w:rsidRPr="006C7E65">
        <w:rPr>
          <w:rStyle w:val="Hyperlink"/>
        </w:rPr>
        <w:t>anahit.amirkhanya</w:t>
      </w:r>
      <w:r w:rsidR="008213EB">
        <w:rPr>
          <w:rStyle w:val="Hyperlink"/>
        </w:rPr>
        <w:t>n@yerevan.am</w:t>
      </w:r>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rsidR="00251E72">
        <w:fldChar w:fldCharType="begin"/>
      </w:r>
      <w:r w:rsidR="00251E72" w:rsidRPr="00251E72">
        <w:rPr>
          <w:lang w:val="hy-AM"/>
        </w:rPr>
        <w:instrText xml:space="preserve"> HYPERLINK "http://www.procurement.am" </w:instrText>
      </w:r>
      <w:r w:rsidR="00251E72">
        <w:fldChar w:fldCharType="separate"/>
      </w:r>
      <w:r w:rsidRPr="002D4DC4">
        <w:rPr>
          <w:rStyle w:val="Hyperlink"/>
          <w:rFonts w:ascii="GHEA Grapalat" w:hAnsi="GHEA Grapalat"/>
          <w:sz w:val="20"/>
          <w:szCs w:val="20"/>
          <w:lang w:val="hy-AM"/>
        </w:rPr>
        <w:t>www.procurement.am</w:t>
      </w:r>
      <w:r w:rsidR="00251E72">
        <w:rPr>
          <w:rStyle w:val="Hyperlink"/>
          <w:rFonts w:ascii="GHEA Grapalat" w:hAnsi="GHEA Grapalat"/>
          <w:sz w:val="20"/>
          <w:szCs w:val="20"/>
          <w:lang w:val="hy-AM"/>
        </w:rP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35CB57EC"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DD4AA1">
        <w:rPr>
          <w:rFonts w:ascii="GHEA Grapalat" w:hAnsi="GHEA Grapalat" w:cs="Sylfaen"/>
          <w:b/>
          <w:lang w:val="hy-AM"/>
        </w:rPr>
        <w:t>ԵՔ-</w:t>
      </w:r>
      <w:r w:rsidR="00A64643">
        <w:rPr>
          <w:rFonts w:ascii="GHEA Grapalat" w:hAnsi="GHEA Grapalat" w:cs="Sylfaen"/>
          <w:b/>
          <w:lang w:val="hy-AM"/>
        </w:rPr>
        <w:t>ԳՀԽԾՁԲ-</w:t>
      </w:r>
      <w:r w:rsidR="00333D5A">
        <w:rPr>
          <w:rFonts w:ascii="GHEA Grapalat" w:hAnsi="GHEA Grapalat" w:cs="Sylfaen"/>
          <w:b/>
          <w:lang w:val="hy-AM"/>
        </w:rPr>
        <w:t>26/19</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22BA1D81" w:rsidR="00071D1C" w:rsidRDefault="002D3975"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D66974">
        <w:rPr>
          <w:rFonts w:ascii="GHEA Grapalat" w:hAnsi="GHEA Grapalat" w:cs="Sylfaen"/>
          <w:b/>
          <w:lang w:val="hy-AM"/>
        </w:rPr>
        <w:t xml:space="preserve">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F117488"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9495C" w:rsidRPr="00F9495C">
        <w:rPr>
          <w:rFonts w:ascii="GHEA Grapalat" w:hAnsi="GHEA Grapalat" w:cs="Sylfaen"/>
          <w:b/>
          <w:bCs/>
          <w:sz w:val="20"/>
          <w:szCs w:val="20"/>
          <w:u w:val="single"/>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AA29E98"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546630">
        <w:rPr>
          <w:rFonts w:ascii="GHEA Grapalat" w:hAnsi="GHEA Grapalat" w:cs="Sylfaen"/>
          <w:b/>
          <w:sz w:val="20"/>
          <w:lang w:val="hy-AM"/>
        </w:rPr>
        <w:t>0.5</w:t>
      </w:r>
      <w:r w:rsidRPr="00083780">
        <w:rPr>
          <w:rFonts w:ascii="GHEA Grapalat" w:hAnsi="GHEA Grapalat" w:cs="Sylfaen"/>
          <w:b/>
          <w:sz w:val="20"/>
          <w:lang w:val="hy-AM"/>
        </w:rPr>
        <w:t xml:space="preserve"> (</w:t>
      </w:r>
      <w:r w:rsidR="00546630">
        <w:rPr>
          <w:rFonts w:ascii="GHEA Grapalat" w:hAnsi="GHEA Grapalat" w:cs="Sylfaen"/>
          <w:b/>
          <w:sz w:val="20"/>
          <w:lang w:val="hy-AM"/>
        </w:rPr>
        <w:t>զրո ամբողջ հինգ տասնորդական</w:t>
      </w:r>
      <w:r w:rsidRPr="00083780">
        <w:rPr>
          <w:rFonts w:ascii="GHEA Grapalat" w:hAnsi="GHEA Grapalat" w:cs="Sylfaen"/>
          <w:b/>
          <w:sz w:val="20"/>
          <w:lang w:val="hy-AM"/>
        </w:rPr>
        <w:t>)</w:t>
      </w:r>
      <w:r w:rsidRPr="00D66974">
        <w:rPr>
          <w:rFonts w:ascii="GHEA Grapalat" w:hAnsi="GHEA Grapalat" w:cs="Sylfaen"/>
          <w:sz w:val="20"/>
          <w:lang w:val="hy-AM"/>
        </w:rPr>
        <w:t xml:space="preserve">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7C3674D9"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083780">
        <w:rPr>
          <w:rFonts w:ascii="GHEA Grapalat" w:hAnsi="GHEA Grapalat" w:cs="Sylfaen"/>
          <w:b/>
          <w:sz w:val="20"/>
          <w:lang w:val="hy-AM"/>
        </w:rPr>
        <w:t>0,</w:t>
      </w:r>
      <w:r w:rsidR="00546630">
        <w:rPr>
          <w:rFonts w:ascii="GHEA Grapalat" w:hAnsi="GHEA Grapalat" w:cs="Sylfaen"/>
          <w:b/>
          <w:sz w:val="20"/>
          <w:lang w:val="hy-AM"/>
        </w:rPr>
        <w:t>05</w:t>
      </w:r>
      <w:r w:rsidRPr="00083780">
        <w:rPr>
          <w:rFonts w:ascii="GHEA Grapalat" w:hAnsi="GHEA Grapalat" w:cs="Sylfaen"/>
          <w:b/>
          <w:sz w:val="20"/>
          <w:lang w:val="hy-AM"/>
        </w:rPr>
        <w:t xml:space="preserve"> (զրո ամբողջ </w:t>
      </w:r>
      <w:r w:rsidR="00546630">
        <w:rPr>
          <w:rFonts w:ascii="GHEA Grapalat" w:hAnsi="GHEA Grapalat" w:cs="Sylfaen"/>
          <w:b/>
          <w:sz w:val="20"/>
          <w:lang w:val="hy-AM"/>
        </w:rPr>
        <w:t>հինգ</w:t>
      </w:r>
      <w:r w:rsidRPr="00083780">
        <w:rPr>
          <w:rFonts w:ascii="GHEA Grapalat" w:hAnsi="GHEA Grapalat" w:cs="Sylfaen"/>
          <w:b/>
          <w:sz w:val="20"/>
          <w:lang w:val="hy-AM"/>
        </w:rPr>
        <w:t xml:space="preserve"> հարյուրերորդական)</w:t>
      </w:r>
      <w:r w:rsidRPr="00D66974">
        <w:rPr>
          <w:rFonts w:ascii="GHEA Grapalat" w:hAnsi="GHEA Grapalat" w:cs="Sylfaen"/>
          <w:sz w:val="20"/>
          <w:lang w:val="hy-AM"/>
        </w:rPr>
        <w:t xml:space="preserve">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Default="00EF6E29" w:rsidP="00F9495C">
      <w:pPr>
        <w:ind w:firstLine="720"/>
        <w:jc w:val="both"/>
        <w:rPr>
          <w:rFonts w:ascii="GHEA Grapalat" w:hAnsi="GHEA Grapalat" w:cs="Sylfaen"/>
          <w:sz w:val="20"/>
          <w:lang w:val="hy-AM"/>
        </w:rPr>
      </w:pPr>
    </w:p>
    <w:p w14:paraId="2095B35D" w14:textId="77777777" w:rsidR="00EF6E29" w:rsidRDefault="00EF6E29" w:rsidP="00F9495C">
      <w:pPr>
        <w:ind w:firstLine="720"/>
        <w:jc w:val="both"/>
        <w:rPr>
          <w:rFonts w:ascii="GHEA Grapalat" w:hAnsi="GHEA Grapalat" w:cs="Sylfaen"/>
          <w:sz w:val="20"/>
          <w:lang w:val="hy-AM"/>
        </w:rPr>
      </w:pP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14:paraId="4B80B925" w14:textId="77777777" w:rsidTr="00083780">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Default="00F9495C" w:rsidP="0008378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Default="00F9495C" w:rsidP="0008378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Default="00F9495C" w:rsidP="0008378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F9495C" w14:paraId="73E3934C" w14:textId="77777777" w:rsidTr="00083780">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Default="00F9495C" w:rsidP="0008378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Default="00F9495C" w:rsidP="00083780">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Default="00F9495C" w:rsidP="00083780">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2D45AA33" w14:textId="77777777" w:rsidTr="00083780">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Default="00F9495C" w:rsidP="0008378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Default="00F9495C" w:rsidP="00083780">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Default="00F9495C" w:rsidP="00083780">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44C356C3" w14:textId="77777777" w:rsidTr="00083780">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Default="00F9495C" w:rsidP="0008378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Default="00F9495C" w:rsidP="00083780">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Default="00F9495C" w:rsidP="00083780">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lastRenderedPageBreak/>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B556BB7" w14:textId="77777777" w:rsidR="003833BE" w:rsidRPr="003833BE" w:rsidRDefault="003833BE" w:rsidP="003833BE">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03FA4100" w14:textId="77777777" w:rsidR="003833BE" w:rsidRDefault="003833BE" w:rsidP="003833BE">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22647C1E" w:rsidR="007678FA" w:rsidRPr="00D66974" w:rsidRDefault="007678FA" w:rsidP="003833BE">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405693">
        <w:rPr>
          <w:rFonts w:ascii="GHEA Grapalat" w:hAnsi="GHEA Grapalat"/>
          <w:sz w:val="20"/>
          <w:szCs w:val="20"/>
          <w:lang w:val="hy-AM" w:eastAsia="ru-RU"/>
        </w:rPr>
        <w:lastRenderedPageBreak/>
        <w:t>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D1EEE4D" w14:textId="4B9DE17D" w:rsidR="001B2244" w:rsidRPr="00203756" w:rsidRDefault="001B2244" w:rsidP="001B2244">
      <w:pPr>
        <w:ind w:firstLine="567"/>
        <w:jc w:val="both"/>
        <w:rPr>
          <w:rFonts w:ascii="GHEA Grapalat" w:hAnsi="GHEA Grapalat"/>
          <w:b/>
          <w:sz w:val="20"/>
          <w:szCs w:val="20"/>
          <w:lang w:val="hy-AM" w:eastAsia="ru-RU"/>
        </w:rPr>
      </w:pPr>
      <w:r>
        <w:rPr>
          <w:rFonts w:ascii="GHEA Grapalat" w:hAnsi="GHEA Grapalat"/>
          <w:b/>
          <w:sz w:val="20"/>
          <w:szCs w:val="20"/>
          <w:lang w:val="hy-AM" w:eastAsia="ru-RU"/>
        </w:rPr>
        <w:t xml:space="preserve">7.16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546630">
        <w:rPr>
          <w:rFonts w:ascii="GHEA Grapalat" w:hAnsi="GHEA Grapalat" w:cs="Sylfaen"/>
          <w:b/>
          <w:sz w:val="20"/>
          <w:lang w:val="hy-AM"/>
        </w:rPr>
        <w:t>Ավան</w:t>
      </w:r>
      <w:r w:rsidR="00ED4B31">
        <w:rPr>
          <w:rFonts w:ascii="GHEA Grapalat" w:hAnsi="GHEA Grapalat" w:cs="Sylfaen"/>
          <w:b/>
          <w:sz w:val="20"/>
          <w:lang w:val="hy-AM"/>
        </w:rPr>
        <w:t xml:space="preserve"> </w:t>
      </w:r>
      <w:r>
        <w:rPr>
          <w:rFonts w:ascii="GHEA Grapalat" w:hAnsi="GHEA Grapalat" w:cs="Sylfaen"/>
          <w:b/>
          <w:sz w:val="20"/>
          <w:lang w:val="hy-AM"/>
        </w:rPr>
        <w:t>վարչական շրջանի ղեկավարի աշխատակազմը:</w:t>
      </w:r>
    </w:p>
    <w:p w14:paraId="6F5E6657" w14:textId="77777777" w:rsidR="001B2244" w:rsidRPr="00D66974"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06405F">
      <w:pPr>
        <w:autoSpaceDE w:val="0"/>
        <w:autoSpaceDN w:val="0"/>
        <w:adjustRightInd w:val="0"/>
        <w:jc w:val="center"/>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2A250D39" w14:textId="76A45DFF" w:rsidR="007678FA" w:rsidRPr="00F566BF" w:rsidRDefault="007678FA" w:rsidP="0006405F">
      <w:pP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71D19DA7"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w:t>
      </w:r>
      <w:r w:rsidR="00546630">
        <w:rPr>
          <w:rFonts w:ascii="GHEA Grapalat" w:hAnsi="GHEA Grapalat"/>
          <w:i/>
          <w:sz w:val="18"/>
          <w:lang w:val="hy-AM"/>
        </w:rPr>
        <w:t>6</w:t>
      </w:r>
      <w:r w:rsidRPr="00F566BF">
        <w:rPr>
          <w:rFonts w:ascii="GHEA Grapalat" w:hAnsi="GHEA Grapalat"/>
          <w:i/>
          <w:sz w:val="18"/>
          <w:lang w:val="hy-AM"/>
        </w:rPr>
        <w:t xml:space="preserve">  թ. կնքված </w:t>
      </w:r>
    </w:p>
    <w:p w14:paraId="5307A71E" w14:textId="69B8B74E"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Pr>
          <w:rFonts w:ascii="GHEA Grapalat" w:hAnsi="GHEA Grapalat"/>
          <w:i/>
          <w:sz w:val="18"/>
          <w:lang w:val="hy-AM"/>
        </w:rPr>
        <w:t>ԵՔ-</w:t>
      </w:r>
      <w:r w:rsidR="00A64643">
        <w:rPr>
          <w:rFonts w:ascii="GHEA Grapalat" w:hAnsi="GHEA Grapalat"/>
          <w:i/>
          <w:sz w:val="18"/>
          <w:lang w:val="hy-AM"/>
        </w:rPr>
        <w:t>ԳՀԽԾՁԲ-</w:t>
      </w:r>
      <w:r w:rsidR="00333D5A">
        <w:rPr>
          <w:rFonts w:ascii="GHEA Grapalat" w:hAnsi="GHEA Grapalat"/>
          <w:i/>
          <w:sz w:val="18"/>
          <w:lang w:val="hy-AM"/>
        </w:rPr>
        <w:t>26/19</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DA80B64" w14:textId="77777777" w:rsidR="006E4FC0" w:rsidRDefault="006E4FC0" w:rsidP="006E4FC0">
      <w:pPr>
        <w:jc w:val="center"/>
        <w:rPr>
          <w:rFonts w:ascii="GHEA Grapalat" w:hAnsi="GHEA Grapalat" w:cs="Sylfaen"/>
          <w:b/>
          <w:lang w:val="hy-AM"/>
        </w:rPr>
      </w:pPr>
      <w:r w:rsidRPr="006E4FC0">
        <w:rPr>
          <w:rFonts w:ascii="GHEA Grapalat" w:hAnsi="GHEA Grapalat" w:cs="Sylfaen"/>
          <w:b/>
          <w:lang w:val="hy-AM"/>
        </w:rPr>
        <w:t xml:space="preserve">Ավան վարչական շրջանում բակային տարածքների հիմնանորոգման աշխատանքների որակի տեխնիկական հսկողության </w:t>
      </w:r>
      <w:r>
        <w:rPr>
          <w:rFonts w:ascii="GHEA Grapalat" w:hAnsi="GHEA Grapalat" w:cs="Sylfaen"/>
          <w:b/>
          <w:lang w:val="hy-AM"/>
        </w:rPr>
        <w:t xml:space="preserve">       </w:t>
      </w:r>
    </w:p>
    <w:p w14:paraId="769306E1" w14:textId="570CE564" w:rsidR="006E4FC0" w:rsidRDefault="006E4FC0" w:rsidP="006E4FC0">
      <w:pPr>
        <w:jc w:val="right"/>
        <w:rPr>
          <w:rFonts w:ascii="GHEA Grapalat" w:hAnsi="GHEA Grapalat"/>
          <w:sz w:val="20"/>
          <w:lang w:val="hy-AM"/>
        </w:rPr>
      </w:pPr>
      <w:r>
        <w:rPr>
          <w:rFonts w:ascii="GHEA Grapalat" w:hAnsi="GHEA Grapalat" w:cs="Sylfaen"/>
          <w:b/>
          <w:lang w:val="hy-AM"/>
        </w:rPr>
        <w:t xml:space="preserve">                                  </w:t>
      </w:r>
      <w:r w:rsidRPr="006E4FC0">
        <w:rPr>
          <w:rFonts w:ascii="GHEA Grapalat" w:hAnsi="GHEA Grapalat" w:cs="Sylfaen"/>
          <w:b/>
          <w:lang w:val="hy-AM"/>
        </w:rPr>
        <w:t>խորհրդատվական ծառայություններ</w:t>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t xml:space="preserve">                                                           </w:t>
      </w:r>
    </w:p>
    <w:p w14:paraId="68DD8B6C" w14:textId="62C9E640" w:rsidR="00513CB2" w:rsidRPr="00F566BF" w:rsidRDefault="00513CB2" w:rsidP="006E4FC0">
      <w:pPr>
        <w:jc w:val="center"/>
        <w:rPr>
          <w:rFonts w:ascii="GHEA Grapalat" w:hAnsi="GHEA Grapalat"/>
          <w:sz w:val="20"/>
          <w:lang w:val="hy-AM"/>
        </w:rPr>
      </w:pPr>
      <w:r w:rsidRPr="00F566BF">
        <w:rPr>
          <w:rFonts w:ascii="GHEA Grapalat" w:hAnsi="GHEA Grapalat"/>
          <w:sz w:val="20"/>
          <w:lang w:val="hy-AM"/>
        </w:rPr>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083780">
        <w:tc>
          <w:tcPr>
            <w:tcW w:w="15277" w:type="dxa"/>
            <w:gridSpan w:val="8"/>
          </w:tcPr>
          <w:p w14:paraId="163A9B8F" w14:textId="77777777" w:rsidR="00513CB2" w:rsidRPr="00F566BF" w:rsidRDefault="00513CB2" w:rsidP="00083780">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083780">
        <w:trPr>
          <w:trHeight w:val="219"/>
        </w:trPr>
        <w:tc>
          <w:tcPr>
            <w:tcW w:w="607" w:type="dxa"/>
            <w:vMerge w:val="restart"/>
            <w:vAlign w:val="center"/>
          </w:tcPr>
          <w:p w14:paraId="64EFF65D" w14:textId="77777777" w:rsidR="00513CB2" w:rsidRPr="00F566BF" w:rsidRDefault="00513CB2" w:rsidP="00083780">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083780">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1D755C3C" w:rsidR="00513CB2" w:rsidRPr="00F566BF" w:rsidRDefault="00513CB2" w:rsidP="00083780">
            <w:pPr>
              <w:jc w:val="center"/>
              <w:rPr>
                <w:rFonts w:ascii="GHEA Grapalat" w:hAnsi="GHEA Grapalat"/>
                <w:sz w:val="18"/>
              </w:rPr>
            </w:pPr>
          </w:p>
        </w:tc>
        <w:tc>
          <w:tcPr>
            <w:tcW w:w="810" w:type="dxa"/>
            <w:vMerge w:val="restart"/>
            <w:vAlign w:val="center"/>
          </w:tcPr>
          <w:p w14:paraId="453FD645" w14:textId="77777777" w:rsidR="00513CB2" w:rsidRPr="00F566BF" w:rsidRDefault="00513CB2" w:rsidP="00083780">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083780">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083780">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083780">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083780">
        <w:trPr>
          <w:trHeight w:val="445"/>
        </w:trPr>
        <w:tc>
          <w:tcPr>
            <w:tcW w:w="607" w:type="dxa"/>
            <w:vMerge/>
            <w:vAlign w:val="center"/>
          </w:tcPr>
          <w:p w14:paraId="3A3D893A" w14:textId="77777777" w:rsidR="00513CB2" w:rsidRPr="00F566BF" w:rsidRDefault="00513CB2" w:rsidP="00083780">
            <w:pPr>
              <w:jc w:val="center"/>
              <w:rPr>
                <w:rFonts w:ascii="GHEA Grapalat" w:hAnsi="GHEA Grapalat"/>
                <w:sz w:val="18"/>
              </w:rPr>
            </w:pPr>
          </w:p>
        </w:tc>
        <w:tc>
          <w:tcPr>
            <w:tcW w:w="1620" w:type="dxa"/>
            <w:vMerge/>
            <w:vAlign w:val="center"/>
          </w:tcPr>
          <w:p w14:paraId="65C64D96" w14:textId="77777777" w:rsidR="00513CB2" w:rsidRPr="00F566BF" w:rsidRDefault="00513CB2" w:rsidP="00083780">
            <w:pPr>
              <w:jc w:val="center"/>
              <w:rPr>
                <w:rFonts w:ascii="GHEA Grapalat" w:hAnsi="GHEA Grapalat"/>
                <w:sz w:val="18"/>
              </w:rPr>
            </w:pPr>
          </w:p>
        </w:tc>
        <w:tc>
          <w:tcPr>
            <w:tcW w:w="5310" w:type="dxa"/>
            <w:vMerge/>
            <w:vAlign w:val="center"/>
          </w:tcPr>
          <w:p w14:paraId="039B5354" w14:textId="77777777" w:rsidR="00513CB2" w:rsidRPr="00F566BF" w:rsidRDefault="00513CB2" w:rsidP="00083780">
            <w:pPr>
              <w:jc w:val="center"/>
              <w:rPr>
                <w:rFonts w:ascii="GHEA Grapalat" w:hAnsi="GHEA Grapalat"/>
                <w:sz w:val="18"/>
              </w:rPr>
            </w:pPr>
          </w:p>
        </w:tc>
        <w:tc>
          <w:tcPr>
            <w:tcW w:w="810" w:type="dxa"/>
            <w:vMerge/>
            <w:vAlign w:val="center"/>
          </w:tcPr>
          <w:p w14:paraId="78D87D34" w14:textId="77777777" w:rsidR="00513CB2" w:rsidRPr="00F566BF" w:rsidRDefault="00513CB2" w:rsidP="00083780">
            <w:pPr>
              <w:jc w:val="center"/>
              <w:rPr>
                <w:rFonts w:ascii="GHEA Grapalat" w:hAnsi="GHEA Grapalat"/>
                <w:sz w:val="18"/>
              </w:rPr>
            </w:pPr>
          </w:p>
        </w:tc>
        <w:tc>
          <w:tcPr>
            <w:tcW w:w="1170" w:type="dxa"/>
            <w:vMerge/>
            <w:vAlign w:val="center"/>
          </w:tcPr>
          <w:p w14:paraId="24481CDE" w14:textId="77777777" w:rsidR="00513CB2" w:rsidRPr="00F566BF" w:rsidRDefault="00513CB2" w:rsidP="00083780">
            <w:pPr>
              <w:jc w:val="center"/>
              <w:rPr>
                <w:rFonts w:ascii="GHEA Grapalat" w:hAnsi="GHEA Grapalat"/>
                <w:sz w:val="18"/>
              </w:rPr>
            </w:pPr>
          </w:p>
        </w:tc>
        <w:tc>
          <w:tcPr>
            <w:tcW w:w="990" w:type="dxa"/>
            <w:vMerge/>
            <w:vAlign w:val="center"/>
          </w:tcPr>
          <w:p w14:paraId="7D88368E" w14:textId="77777777" w:rsidR="00513CB2" w:rsidRPr="00F566BF" w:rsidRDefault="00513CB2" w:rsidP="00083780">
            <w:pPr>
              <w:jc w:val="center"/>
              <w:rPr>
                <w:rFonts w:ascii="GHEA Grapalat" w:hAnsi="GHEA Grapalat"/>
                <w:sz w:val="18"/>
              </w:rPr>
            </w:pPr>
          </w:p>
        </w:tc>
        <w:tc>
          <w:tcPr>
            <w:tcW w:w="1980" w:type="dxa"/>
            <w:vAlign w:val="center"/>
          </w:tcPr>
          <w:p w14:paraId="6DA1D17B" w14:textId="77777777" w:rsidR="00513CB2" w:rsidRPr="00F566BF" w:rsidRDefault="00513CB2" w:rsidP="00083780">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083780">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0957C5" w:rsidRPr="008213EB" w14:paraId="42BDB399" w14:textId="77777777" w:rsidTr="000957C5">
        <w:trPr>
          <w:trHeight w:val="4080"/>
        </w:trPr>
        <w:tc>
          <w:tcPr>
            <w:tcW w:w="607" w:type="dxa"/>
            <w:vAlign w:val="center"/>
          </w:tcPr>
          <w:p w14:paraId="5594818A" w14:textId="77777777" w:rsidR="000957C5" w:rsidRDefault="000957C5" w:rsidP="000957C5">
            <w:pPr>
              <w:jc w:val="center"/>
              <w:rPr>
                <w:rFonts w:ascii="GHEA Grapalat" w:hAnsi="GHEA Grapalat"/>
                <w:sz w:val="20"/>
                <w:lang w:val="hy-AM"/>
              </w:rPr>
            </w:pPr>
          </w:p>
          <w:p w14:paraId="3D3A7B60" w14:textId="77777777" w:rsidR="000957C5" w:rsidRPr="00453E01" w:rsidRDefault="000957C5" w:rsidP="000957C5">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2A234C6F" w14:textId="77777777" w:rsidR="000957C5" w:rsidRPr="000957C5" w:rsidRDefault="000957C5" w:rsidP="000957C5">
            <w:pPr>
              <w:jc w:val="center"/>
              <w:rPr>
                <w:rFonts w:ascii="GHEA Grapalat" w:hAnsi="GHEA Grapalat"/>
                <w:sz w:val="22"/>
                <w:szCs w:val="18"/>
                <w:lang w:val="hy-AM"/>
              </w:rPr>
            </w:pPr>
          </w:p>
          <w:p w14:paraId="079BEF77" w14:textId="29973D9C" w:rsidR="000957C5" w:rsidRPr="000957C5" w:rsidRDefault="000957C5" w:rsidP="000957C5">
            <w:pPr>
              <w:jc w:val="center"/>
              <w:rPr>
                <w:rFonts w:ascii="GHEA Grapalat" w:hAnsi="GHEA Grapalat"/>
                <w:sz w:val="22"/>
                <w:szCs w:val="18"/>
                <w:lang w:val="hy-AM"/>
              </w:rPr>
            </w:pPr>
            <w:r w:rsidRPr="000957C5">
              <w:rPr>
                <w:rFonts w:ascii="GHEA Grapalat" w:hAnsi="GHEA Grapalat"/>
                <w:sz w:val="22"/>
                <w:szCs w:val="18"/>
                <w:lang w:val="hy-AM"/>
              </w:rPr>
              <w:t>71351540/99</w:t>
            </w:r>
          </w:p>
        </w:tc>
        <w:tc>
          <w:tcPr>
            <w:tcW w:w="5310" w:type="dxa"/>
            <w:vMerge w:val="restart"/>
          </w:tcPr>
          <w:p w14:paraId="1C01D22F" w14:textId="77777777" w:rsidR="000957C5" w:rsidRPr="00546630" w:rsidRDefault="000957C5" w:rsidP="000957C5">
            <w:pPr>
              <w:rPr>
                <w:rFonts w:ascii="GHEA Grapalat" w:hAnsi="GHEA Grapalat"/>
                <w:b/>
                <w:sz w:val="22"/>
                <w:szCs w:val="18"/>
                <w:lang w:val="hy-AM"/>
              </w:rPr>
            </w:pPr>
            <w:r w:rsidRPr="00546630">
              <w:rPr>
                <w:rFonts w:ascii="GHEA Grapalat" w:hAnsi="GHEA Grapalat"/>
                <w:b/>
                <w:sz w:val="22"/>
                <w:szCs w:val="18"/>
                <w:lang w:val="hy-AM"/>
              </w:rPr>
              <w:t>Ծառայության մատուցման ընդհանուր պահանջների</w:t>
            </w:r>
          </w:p>
          <w:p w14:paraId="6B71A776" w14:textId="77777777" w:rsidR="0006405F" w:rsidRDefault="000957C5" w:rsidP="000957C5">
            <w:pPr>
              <w:rPr>
                <w:rFonts w:ascii="GHEA Grapalat" w:hAnsi="GHEA Grapalat"/>
                <w:sz w:val="22"/>
                <w:szCs w:val="18"/>
                <w:lang w:val="hy-AM"/>
              </w:rPr>
            </w:pPr>
            <w:r w:rsidRPr="00546630">
              <w:rPr>
                <w:rFonts w:ascii="GHEA Grapalat" w:hAnsi="GHEA Grapalat"/>
                <w:sz w:val="22"/>
                <w:szCs w:val="18"/>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62E2DBED" w14:textId="77A76243" w:rsidR="000957C5" w:rsidRPr="00546630" w:rsidRDefault="000957C5" w:rsidP="000957C5">
            <w:pPr>
              <w:rPr>
                <w:rFonts w:ascii="GHEA Grapalat" w:hAnsi="GHEA Grapalat"/>
                <w:sz w:val="22"/>
                <w:szCs w:val="18"/>
                <w:lang w:val="hy-AM"/>
              </w:rPr>
            </w:pPr>
            <w:r w:rsidRPr="00546630">
              <w:rPr>
                <w:rFonts w:ascii="GHEA Grapalat" w:hAnsi="GHEA Grapalat"/>
                <w:sz w:val="22"/>
                <w:szCs w:val="18"/>
                <w:lang w:val="hy-AM"/>
              </w:rPr>
              <w:lastRenderedPageBreak/>
              <w:t>2. Տեխնիկական հսկողության ծառայությունները պետք է իրականացվեն ՀՀ Քաղաքաշինության նախարարի 28.04.1998 թ.-ի N 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341C0D75" w14:textId="77777777" w:rsidR="000957C5" w:rsidRPr="00546630" w:rsidRDefault="000957C5" w:rsidP="000957C5">
            <w:pPr>
              <w:rPr>
                <w:rFonts w:ascii="GHEA Grapalat" w:hAnsi="GHEA Grapalat"/>
                <w:sz w:val="22"/>
                <w:szCs w:val="18"/>
                <w:lang w:val="hy-AM"/>
              </w:rPr>
            </w:pPr>
            <w:r w:rsidRPr="00546630">
              <w:rPr>
                <w:rFonts w:ascii="GHEA Grapalat" w:hAnsi="GHEA Grapalat"/>
                <w:sz w:val="22"/>
                <w:szCs w:val="18"/>
                <w:lang w:val="hy-AM"/>
              </w:rPr>
              <w:t>3. Տեխնիկական հսկողություն իրականացնողի հիմնական պարտականություններն են՝</w:t>
            </w:r>
          </w:p>
          <w:p w14:paraId="333D0CBC" w14:textId="77777777" w:rsidR="000957C5" w:rsidRPr="00546630" w:rsidRDefault="000957C5" w:rsidP="000957C5">
            <w:pPr>
              <w:rPr>
                <w:rFonts w:ascii="GHEA Grapalat" w:hAnsi="GHEA Grapalat"/>
                <w:sz w:val="22"/>
                <w:szCs w:val="18"/>
                <w:lang w:val="hy-AM"/>
              </w:rPr>
            </w:pPr>
            <w:r w:rsidRPr="00546630">
              <w:rPr>
                <w:rFonts w:ascii="GHEA Grapalat" w:hAnsi="GHEA Grapalat"/>
                <w:sz w:val="22"/>
                <w:szCs w:val="18"/>
                <w:lang w:val="hy-AM"/>
              </w:rPr>
              <w:t>• շինարարության սկզբից մինչև ավարտը ընկած ժամանակահատվածում պարբերաբար լուսանկարահանել շինարարության օբյեկտի վիճակը,</w:t>
            </w:r>
          </w:p>
          <w:p w14:paraId="481E49DC" w14:textId="77777777" w:rsidR="000957C5" w:rsidRPr="00546630" w:rsidRDefault="000957C5" w:rsidP="000957C5">
            <w:pPr>
              <w:rPr>
                <w:rFonts w:ascii="GHEA Grapalat" w:hAnsi="GHEA Grapalat"/>
                <w:sz w:val="22"/>
                <w:szCs w:val="18"/>
                <w:lang w:val="hy-AM"/>
              </w:rPr>
            </w:pPr>
            <w:r w:rsidRPr="00546630">
              <w:rPr>
                <w:rFonts w:ascii="GHEA Grapalat" w:hAnsi="GHEA Grapalat"/>
                <w:sz w:val="22"/>
                <w:szCs w:val="18"/>
                <w:lang w:val="hy-AM"/>
              </w:rPr>
              <w:t>• ապահովել կատարվող աշխատանքների համապատասխանությունը կապալի պայմանագրի պայմաններին, շինարարական նորմերին և կանոններին,</w:t>
            </w:r>
          </w:p>
          <w:p w14:paraId="4D04544A" w14:textId="77777777" w:rsidR="000957C5" w:rsidRPr="00546630" w:rsidRDefault="000957C5" w:rsidP="000957C5">
            <w:pPr>
              <w:rPr>
                <w:rFonts w:ascii="GHEA Grapalat" w:hAnsi="GHEA Grapalat"/>
                <w:sz w:val="22"/>
                <w:szCs w:val="18"/>
                <w:lang w:val="hy-AM"/>
              </w:rPr>
            </w:pPr>
            <w:r w:rsidRPr="00546630">
              <w:rPr>
                <w:rFonts w:ascii="GHEA Grapalat" w:hAnsi="GHEA Grapalat"/>
                <w:sz w:val="22"/>
                <w:szCs w:val="18"/>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3A226CC8" w14:textId="77777777" w:rsidR="000957C5" w:rsidRPr="00546630" w:rsidRDefault="000957C5" w:rsidP="000957C5">
            <w:pPr>
              <w:rPr>
                <w:rFonts w:ascii="GHEA Grapalat" w:hAnsi="GHEA Grapalat"/>
                <w:sz w:val="22"/>
                <w:szCs w:val="18"/>
                <w:lang w:val="hy-AM"/>
              </w:rPr>
            </w:pPr>
            <w:r w:rsidRPr="00546630">
              <w:rPr>
                <w:rFonts w:ascii="GHEA Grapalat" w:hAnsi="GHEA Grapalat"/>
                <w:sz w:val="22"/>
                <w:szCs w:val="18"/>
                <w:lang w:val="hy-AM"/>
              </w:rPr>
              <w:t>• ստուգել և հաստատել աշխատանքային և կատարողական փաստաթղթերը՝ նախապատրաստված Կապալառուի կողմից,</w:t>
            </w:r>
          </w:p>
          <w:p w14:paraId="55B3FC96" w14:textId="77777777" w:rsidR="000957C5" w:rsidRPr="00546630" w:rsidRDefault="000957C5" w:rsidP="000957C5">
            <w:pPr>
              <w:rPr>
                <w:rFonts w:ascii="GHEA Grapalat" w:hAnsi="GHEA Grapalat"/>
                <w:sz w:val="22"/>
                <w:szCs w:val="18"/>
                <w:lang w:val="hy-AM"/>
              </w:rPr>
            </w:pPr>
            <w:r w:rsidRPr="00546630">
              <w:rPr>
                <w:rFonts w:ascii="GHEA Grapalat" w:hAnsi="GHEA Grapalat"/>
                <w:sz w:val="22"/>
                <w:szCs w:val="18"/>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74EDEEB7" w14:textId="77777777" w:rsidR="000957C5" w:rsidRPr="00546630" w:rsidRDefault="000957C5" w:rsidP="000957C5">
            <w:pPr>
              <w:rPr>
                <w:rFonts w:ascii="GHEA Grapalat" w:hAnsi="GHEA Grapalat"/>
                <w:sz w:val="22"/>
                <w:szCs w:val="18"/>
                <w:lang w:val="hy-AM"/>
              </w:rPr>
            </w:pPr>
            <w:r w:rsidRPr="00546630">
              <w:rPr>
                <w:rFonts w:ascii="GHEA Grapalat" w:hAnsi="GHEA Grapalat"/>
                <w:sz w:val="22"/>
                <w:szCs w:val="18"/>
                <w:lang w:val="hy-AM"/>
              </w:rPr>
              <w:lastRenderedPageBreak/>
              <w:t>• վերահսկել և գնահատել շինաշխատանքների գործընթացը, որպեսզի ապահովվի շինաշխատանքների ավարտը՝ համաձայն պայմանագրի մեջ նշված ժամանակացույցի,</w:t>
            </w:r>
          </w:p>
          <w:p w14:paraId="66EBD5B8" w14:textId="77777777" w:rsidR="000957C5" w:rsidRPr="00546630" w:rsidRDefault="000957C5" w:rsidP="000957C5">
            <w:pPr>
              <w:rPr>
                <w:rFonts w:ascii="GHEA Grapalat" w:hAnsi="GHEA Grapalat"/>
                <w:sz w:val="22"/>
                <w:szCs w:val="18"/>
                <w:lang w:val="hy-AM"/>
              </w:rPr>
            </w:pPr>
            <w:r w:rsidRPr="00546630">
              <w:rPr>
                <w:rFonts w:ascii="GHEA Grapalat" w:hAnsi="GHEA Grapalat"/>
                <w:sz w:val="22"/>
                <w:szCs w:val="18"/>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0072DBC6" w14:textId="77777777" w:rsidR="000957C5" w:rsidRPr="00546630" w:rsidRDefault="000957C5" w:rsidP="000957C5">
            <w:pPr>
              <w:rPr>
                <w:rFonts w:ascii="GHEA Grapalat" w:hAnsi="GHEA Grapalat" w:cs="Arial"/>
                <w:sz w:val="22"/>
                <w:szCs w:val="22"/>
                <w:lang w:val="hy-AM"/>
              </w:rPr>
            </w:pPr>
            <w:r w:rsidRPr="00546630">
              <w:rPr>
                <w:rFonts w:ascii="GHEA Grapalat" w:hAnsi="GHEA Grapalat" w:cs="Arial"/>
                <w:sz w:val="22"/>
                <w:szCs w:val="22"/>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5165EBEF" w14:textId="77777777" w:rsidR="000957C5" w:rsidRPr="00546630" w:rsidRDefault="000957C5" w:rsidP="000957C5">
            <w:pPr>
              <w:rPr>
                <w:rFonts w:ascii="GHEA Grapalat" w:hAnsi="GHEA Grapalat" w:cs="Arial"/>
                <w:sz w:val="22"/>
                <w:szCs w:val="22"/>
                <w:lang w:val="hy-AM"/>
              </w:rPr>
            </w:pPr>
            <w:r w:rsidRPr="00546630">
              <w:rPr>
                <w:rFonts w:ascii="GHEA Grapalat" w:hAnsi="GHEA Grapalat" w:cs="Arial"/>
                <w:sz w:val="22"/>
                <w:szCs w:val="22"/>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4E1901B9" w14:textId="77777777" w:rsidR="000957C5" w:rsidRPr="00546630" w:rsidRDefault="000957C5" w:rsidP="000957C5">
            <w:pPr>
              <w:rPr>
                <w:rFonts w:ascii="GHEA Grapalat" w:hAnsi="GHEA Grapalat" w:cs="Arial"/>
                <w:sz w:val="22"/>
                <w:szCs w:val="22"/>
                <w:lang w:val="hy-AM"/>
              </w:rPr>
            </w:pPr>
            <w:r w:rsidRPr="00546630">
              <w:rPr>
                <w:rFonts w:ascii="GHEA Grapalat" w:hAnsi="GHEA Grapalat" w:cs="Arial"/>
                <w:sz w:val="22"/>
                <w:szCs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3063E99A" w14:textId="77777777" w:rsidR="000957C5" w:rsidRPr="00546630" w:rsidRDefault="000957C5" w:rsidP="000957C5">
            <w:pPr>
              <w:rPr>
                <w:rFonts w:ascii="GHEA Grapalat" w:hAnsi="GHEA Grapalat" w:cs="Arial"/>
                <w:sz w:val="22"/>
                <w:szCs w:val="22"/>
                <w:lang w:val="hy-AM"/>
              </w:rPr>
            </w:pPr>
            <w:r w:rsidRPr="00546630">
              <w:rPr>
                <w:rFonts w:ascii="GHEA Grapalat" w:hAnsi="GHEA Grapalat" w:cs="Arial"/>
                <w:sz w:val="22"/>
                <w:szCs w:val="22"/>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04059928" w14:textId="77777777" w:rsidR="000957C5" w:rsidRPr="00546630" w:rsidRDefault="000957C5" w:rsidP="000957C5">
            <w:pPr>
              <w:rPr>
                <w:rFonts w:ascii="GHEA Grapalat" w:hAnsi="GHEA Grapalat" w:cs="Arial"/>
                <w:sz w:val="22"/>
                <w:szCs w:val="22"/>
                <w:lang w:val="hy-AM"/>
              </w:rPr>
            </w:pPr>
            <w:r w:rsidRPr="00546630">
              <w:rPr>
                <w:rFonts w:ascii="GHEA Grapalat" w:hAnsi="GHEA Grapalat" w:cs="Arial"/>
                <w:sz w:val="22"/>
                <w:szCs w:val="22"/>
                <w:lang w:val="hy-AM"/>
              </w:rPr>
              <w:t>• կատարել աշխատանքների ծավալների չափագրումներ և մասնակցել կատարողական փաստաթղթերի կազմմանը և հաստատմանը,</w:t>
            </w:r>
          </w:p>
          <w:p w14:paraId="65D14FB2" w14:textId="77777777" w:rsidR="000957C5" w:rsidRPr="00546630" w:rsidRDefault="000957C5" w:rsidP="000957C5">
            <w:pPr>
              <w:rPr>
                <w:rFonts w:ascii="GHEA Grapalat" w:hAnsi="GHEA Grapalat" w:cs="Arial"/>
                <w:sz w:val="22"/>
                <w:szCs w:val="22"/>
                <w:lang w:val="hy-AM"/>
              </w:rPr>
            </w:pPr>
            <w:r w:rsidRPr="00546630">
              <w:rPr>
                <w:rFonts w:ascii="GHEA Grapalat" w:hAnsi="GHEA Grapalat" w:cs="Arial"/>
                <w:sz w:val="22"/>
                <w:szCs w:val="22"/>
                <w:lang w:val="hy-AM"/>
              </w:rPr>
              <w:lastRenderedPageBreak/>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29EB5A66" w14:textId="77777777" w:rsidR="000957C5" w:rsidRPr="00546630" w:rsidRDefault="000957C5" w:rsidP="000957C5">
            <w:pPr>
              <w:rPr>
                <w:rFonts w:ascii="GHEA Grapalat" w:hAnsi="GHEA Grapalat" w:cs="Arial"/>
                <w:sz w:val="22"/>
                <w:szCs w:val="22"/>
                <w:lang w:val="hy-AM"/>
              </w:rPr>
            </w:pPr>
            <w:r w:rsidRPr="00546630">
              <w:rPr>
                <w:rFonts w:ascii="GHEA Grapalat" w:hAnsi="GHEA Grapalat" w:cs="Arial"/>
                <w:sz w:val="22"/>
                <w:szCs w:val="22"/>
                <w:lang w:val="hy-AM"/>
              </w:rPr>
              <w:t>• Պատվիրատուի ցուցումով չափագրել կատարման ենթակա աշխատանքները:</w:t>
            </w:r>
          </w:p>
          <w:p w14:paraId="44F7C2C3" w14:textId="77777777" w:rsidR="000957C5" w:rsidRPr="00546630" w:rsidRDefault="000957C5" w:rsidP="000957C5">
            <w:pPr>
              <w:rPr>
                <w:rFonts w:ascii="GHEA Grapalat" w:hAnsi="GHEA Grapalat" w:cs="Arial"/>
                <w:sz w:val="22"/>
                <w:szCs w:val="22"/>
                <w:lang w:val="hy-AM"/>
              </w:rPr>
            </w:pPr>
            <w:r w:rsidRPr="00546630">
              <w:rPr>
                <w:rFonts w:ascii="GHEA Grapalat" w:hAnsi="GHEA Grapalat" w:cs="Arial"/>
                <w:sz w:val="22"/>
                <w:szCs w:val="22"/>
                <w:lang w:val="hy-AM"/>
              </w:rPr>
              <w:t>• պարտադիր ներկա լինել քաղաքաշինության նախարարի թիվ 44 առ 28.04.1998 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6FF78628" w14:textId="77777777" w:rsidR="000957C5" w:rsidRPr="00546630" w:rsidRDefault="000957C5" w:rsidP="000957C5">
            <w:pPr>
              <w:rPr>
                <w:rFonts w:ascii="GHEA Grapalat" w:hAnsi="GHEA Grapalat" w:cs="Arial"/>
                <w:b/>
                <w:sz w:val="22"/>
                <w:szCs w:val="22"/>
                <w:lang w:val="hy-AM"/>
              </w:rPr>
            </w:pPr>
            <w:r w:rsidRPr="00546630">
              <w:rPr>
                <w:rFonts w:ascii="GHEA Grapalat" w:hAnsi="GHEA Grapalat" w:cs="Arial"/>
                <w:b/>
                <w:sz w:val="22"/>
                <w:szCs w:val="22"/>
                <w:lang w:val="hy-AM"/>
              </w:rPr>
              <w:t>Հաշվետվության ներկայացման պահանջներ</w:t>
            </w:r>
          </w:p>
          <w:p w14:paraId="05E2AC23" w14:textId="77777777" w:rsidR="000957C5" w:rsidRPr="00546630" w:rsidRDefault="000957C5" w:rsidP="000957C5">
            <w:pPr>
              <w:rPr>
                <w:rFonts w:ascii="GHEA Grapalat" w:hAnsi="GHEA Grapalat" w:cs="Arial"/>
                <w:sz w:val="22"/>
                <w:szCs w:val="22"/>
                <w:lang w:val="hy-AM"/>
              </w:rPr>
            </w:pPr>
            <w:r w:rsidRPr="00546630">
              <w:rPr>
                <w:rFonts w:ascii="GHEA Grapalat" w:hAnsi="GHEA Grapalat" w:cs="Arial"/>
                <w:sz w:val="22"/>
                <w:szCs w:val="22"/>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63F27B14" w14:textId="77777777" w:rsidR="000957C5" w:rsidRPr="00546630" w:rsidRDefault="000957C5" w:rsidP="000957C5">
            <w:pPr>
              <w:rPr>
                <w:rFonts w:ascii="GHEA Grapalat" w:hAnsi="GHEA Grapalat" w:cs="Arial"/>
                <w:sz w:val="22"/>
                <w:szCs w:val="18"/>
                <w:lang w:val="hy-AM"/>
              </w:rPr>
            </w:pPr>
            <w:r w:rsidRPr="00546630">
              <w:rPr>
                <w:rFonts w:ascii="GHEA Grapalat" w:hAnsi="GHEA Grapalat" w:cs="Arial"/>
                <w:sz w:val="22"/>
                <w:szCs w:val="22"/>
                <w:lang w:val="hy-AM"/>
              </w:rPr>
              <w:t xml:space="preserve">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 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w:t>
            </w:r>
            <w:r w:rsidRPr="00546630">
              <w:rPr>
                <w:rFonts w:ascii="GHEA Grapalat" w:hAnsi="GHEA Grapalat" w:cs="Arial"/>
                <w:sz w:val="22"/>
                <w:szCs w:val="22"/>
                <w:lang w:val="hy-AM"/>
              </w:rPr>
              <w:lastRenderedPageBreak/>
              <w:t xml:space="preserve">աշխատանքային օրվա ընթացքում` Ծառայություննների հանձնման-ընդունման </w:t>
            </w:r>
            <w:r w:rsidRPr="00546630">
              <w:rPr>
                <w:rFonts w:ascii="GHEA Grapalat" w:hAnsi="GHEA Grapalat" w:cs="Arial"/>
                <w:sz w:val="22"/>
                <w:szCs w:val="18"/>
                <w:lang w:val="hy-AM"/>
              </w:rPr>
              <w:t>արձանագրությունների հետ մեկտեղ:</w:t>
            </w:r>
            <w:r w:rsidRPr="00546630">
              <w:rPr>
                <w:rFonts w:ascii="GHEA Grapalat" w:hAnsi="GHEA Grapalat" w:cs="Arial"/>
                <w:sz w:val="22"/>
                <w:szCs w:val="22"/>
                <w:lang w:val="hy-AM"/>
              </w:rPr>
              <w:t xml:space="preserve"> </w:t>
            </w:r>
            <w:r w:rsidRPr="00546630">
              <w:rPr>
                <w:rFonts w:ascii="GHEA Grapalat" w:hAnsi="GHEA Grapalat" w:cs="Arial"/>
                <w:sz w:val="22"/>
                <w:szCs w:val="18"/>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6074383B" w14:textId="24CB81E9" w:rsidR="000957C5" w:rsidRPr="00546630" w:rsidRDefault="000957C5" w:rsidP="000957C5">
            <w:pPr>
              <w:rPr>
                <w:rFonts w:ascii="GHEA Grapalat" w:hAnsi="GHEA Grapalat" w:cs="Arial"/>
                <w:sz w:val="22"/>
                <w:szCs w:val="18"/>
                <w:lang w:val="hy-AM"/>
              </w:rPr>
            </w:pPr>
            <w:r w:rsidRPr="00546630">
              <w:rPr>
                <w:rFonts w:ascii="GHEA Grapalat" w:hAnsi="GHEA Grapalat"/>
                <w:b/>
                <w:sz w:val="22"/>
                <w:szCs w:val="22"/>
                <w:shd w:val="clear" w:color="auto" w:fill="FFFFFF"/>
                <w:lang w:val="hy-AM"/>
              </w:rPr>
              <w:t>Խորհրդատվական ծառայությունների մատուցման համար անհրաժեշտ է շինարարության որակի տեխնիկական հսկողության 2-րդ դասի լիցենզիա։ Լիցենզիայի ներդիր՝ բնակելի, հասարակական և արտադրական կառույցներ։</w:t>
            </w:r>
          </w:p>
        </w:tc>
        <w:tc>
          <w:tcPr>
            <w:tcW w:w="810" w:type="dxa"/>
            <w:vAlign w:val="center"/>
          </w:tcPr>
          <w:p w14:paraId="4639C65D" w14:textId="77777777" w:rsidR="000957C5" w:rsidRDefault="000957C5" w:rsidP="000957C5">
            <w:pPr>
              <w:jc w:val="center"/>
              <w:rPr>
                <w:rFonts w:ascii="GHEA Grapalat" w:hAnsi="GHEA Grapalat" w:cs="Calibri"/>
                <w:color w:val="000000"/>
                <w:sz w:val="20"/>
                <w:szCs w:val="20"/>
                <w:lang w:val="hy-AM"/>
              </w:rPr>
            </w:pPr>
          </w:p>
          <w:p w14:paraId="317BAAF6" w14:textId="77777777" w:rsidR="000957C5" w:rsidRDefault="000957C5" w:rsidP="000957C5">
            <w:pPr>
              <w:jc w:val="center"/>
              <w:rPr>
                <w:rFonts w:ascii="GHEA Grapalat" w:hAnsi="GHEA Grapalat" w:cs="Calibri"/>
                <w:color w:val="000000"/>
                <w:sz w:val="20"/>
                <w:szCs w:val="20"/>
                <w:lang w:val="hy-AM"/>
              </w:rPr>
            </w:pPr>
          </w:p>
          <w:p w14:paraId="705A7CA6" w14:textId="77777777" w:rsidR="000957C5" w:rsidRPr="00D80CD8" w:rsidRDefault="000957C5" w:rsidP="000957C5">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0957C5" w:rsidRPr="00453E01" w:rsidRDefault="000957C5" w:rsidP="000957C5">
            <w:pPr>
              <w:jc w:val="center"/>
              <w:rPr>
                <w:rFonts w:ascii="GHEA Grapalat" w:hAnsi="GHEA Grapalat"/>
                <w:sz w:val="20"/>
                <w:lang w:val="hy-AM"/>
              </w:rPr>
            </w:pPr>
          </w:p>
        </w:tc>
        <w:tc>
          <w:tcPr>
            <w:tcW w:w="1170" w:type="dxa"/>
            <w:vAlign w:val="center"/>
          </w:tcPr>
          <w:p w14:paraId="25877DC8" w14:textId="77777777" w:rsidR="000957C5" w:rsidRPr="00453E01" w:rsidRDefault="000957C5" w:rsidP="000957C5">
            <w:pPr>
              <w:jc w:val="center"/>
              <w:rPr>
                <w:rFonts w:ascii="GHEA Grapalat" w:hAnsi="GHEA Grapalat"/>
                <w:sz w:val="20"/>
                <w:lang w:val="hy-AM"/>
              </w:rPr>
            </w:pPr>
          </w:p>
        </w:tc>
        <w:tc>
          <w:tcPr>
            <w:tcW w:w="990" w:type="dxa"/>
            <w:vAlign w:val="center"/>
          </w:tcPr>
          <w:p w14:paraId="150B22A4" w14:textId="77777777" w:rsidR="000957C5" w:rsidRDefault="000957C5" w:rsidP="000957C5">
            <w:pPr>
              <w:jc w:val="center"/>
              <w:rPr>
                <w:rFonts w:ascii="GHEA Grapalat" w:hAnsi="GHEA Grapalat"/>
                <w:sz w:val="20"/>
                <w:lang w:val="hy-AM"/>
              </w:rPr>
            </w:pPr>
          </w:p>
          <w:p w14:paraId="15ACB283" w14:textId="673CB402" w:rsidR="000957C5" w:rsidRPr="00453E01" w:rsidRDefault="000957C5" w:rsidP="000957C5">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39B21FD3" w14:textId="77777777" w:rsidR="000957C5" w:rsidRDefault="000957C5" w:rsidP="000957C5">
            <w:pPr>
              <w:jc w:val="center"/>
              <w:rPr>
                <w:rFonts w:ascii="GHEA Grapalat" w:hAnsi="GHEA Grapalat"/>
                <w:sz w:val="22"/>
                <w:szCs w:val="22"/>
                <w:lang w:val="hy-AM"/>
              </w:rPr>
            </w:pPr>
            <w:r>
              <w:rPr>
                <w:rFonts w:ascii="GHEA Grapalat" w:hAnsi="GHEA Grapalat"/>
                <w:sz w:val="22"/>
                <w:szCs w:val="22"/>
                <w:lang w:val="hy-AM"/>
              </w:rPr>
              <w:t xml:space="preserve">Քաղաք Երևան, </w:t>
            </w:r>
          </w:p>
          <w:p w14:paraId="017BBFEB" w14:textId="77777777" w:rsidR="000957C5" w:rsidRDefault="000957C5" w:rsidP="000957C5">
            <w:pPr>
              <w:jc w:val="center"/>
              <w:rPr>
                <w:rFonts w:ascii="GHEA Grapalat" w:hAnsi="GHEA Grapalat"/>
                <w:sz w:val="22"/>
                <w:szCs w:val="22"/>
                <w:lang w:val="hy-AM"/>
              </w:rPr>
            </w:pPr>
            <w:r>
              <w:rPr>
                <w:rFonts w:ascii="GHEA Grapalat" w:hAnsi="GHEA Grapalat"/>
                <w:sz w:val="22"/>
                <w:szCs w:val="22"/>
                <w:lang w:val="hy-AM"/>
              </w:rPr>
              <w:t>Ավան վարչական շրջան</w:t>
            </w:r>
          </w:p>
          <w:p w14:paraId="037E3AD2" w14:textId="77777777" w:rsidR="000957C5" w:rsidRDefault="000957C5" w:rsidP="000957C5">
            <w:pPr>
              <w:jc w:val="center"/>
              <w:rPr>
                <w:rFonts w:ascii="GHEA Grapalat" w:hAnsi="GHEA Grapalat"/>
                <w:bCs/>
                <w:sz w:val="22"/>
                <w:szCs w:val="22"/>
                <w:lang w:val="hy-AM"/>
              </w:rPr>
            </w:pPr>
            <w:r>
              <w:rPr>
                <w:rFonts w:ascii="GHEA Grapalat" w:hAnsi="GHEA Grapalat"/>
                <w:bCs/>
                <w:sz w:val="22"/>
                <w:szCs w:val="22"/>
                <w:lang w:val="hy-AM"/>
              </w:rPr>
              <w:t>Դուրյան թաղամաս  45-46 բակային տարածք</w:t>
            </w:r>
          </w:p>
          <w:p w14:paraId="14B01DE0" w14:textId="4B98A300" w:rsidR="000957C5" w:rsidRPr="000661C0" w:rsidRDefault="000957C5" w:rsidP="000957C5">
            <w:pPr>
              <w:jc w:val="center"/>
              <w:rPr>
                <w:rFonts w:ascii="GHEA Grapalat" w:hAnsi="GHEA Grapalat"/>
                <w:sz w:val="18"/>
                <w:szCs w:val="18"/>
                <w:lang w:val="hy-AM"/>
              </w:rPr>
            </w:pPr>
          </w:p>
        </w:tc>
        <w:tc>
          <w:tcPr>
            <w:tcW w:w="2790" w:type="dxa"/>
            <w:vAlign w:val="center"/>
          </w:tcPr>
          <w:p w14:paraId="4376E1B5" w14:textId="3B82DC86" w:rsidR="000957C5" w:rsidRPr="00196EAA" w:rsidRDefault="000957C5" w:rsidP="000957C5">
            <w:pPr>
              <w:jc w:val="center"/>
              <w:rPr>
                <w:rFonts w:ascii="GHEA Grapalat" w:hAnsi="GHEA Grapalat"/>
                <w:iCs/>
                <w:sz w:val="20"/>
                <w:szCs w:val="20"/>
                <w:lang w:val="hy-AM"/>
              </w:rPr>
            </w:pPr>
            <w:r>
              <w:rPr>
                <w:rFonts w:ascii="GHEA Grapalat" w:hAnsi="GHEA Grapalat"/>
                <w:sz w:val="22"/>
                <w:szCs w:val="22"/>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0957C5" w:rsidRPr="008213EB" w14:paraId="1EF7A245" w14:textId="77777777" w:rsidTr="00083780">
        <w:trPr>
          <w:trHeight w:val="246"/>
        </w:trPr>
        <w:tc>
          <w:tcPr>
            <w:tcW w:w="607" w:type="dxa"/>
            <w:vAlign w:val="center"/>
          </w:tcPr>
          <w:p w14:paraId="6145BEB9" w14:textId="1D18EB5D" w:rsidR="000957C5" w:rsidRDefault="000957C5" w:rsidP="000957C5">
            <w:pPr>
              <w:jc w:val="center"/>
              <w:rPr>
                <w:rFonts w:ascii="GHEA Grapalat" w:hAnsi="GHEA Grapalat"/>
                <w:sz w:val="20"/>
                <w:lang w:val="hy-AM"/>
              </w:rPr>
            </w:pPr>
            <w:r>
              <w:rPr>
                <w:rFonts w:ascii="GHEA Grapalat" w:hAnsi="GHEA Grapalat"/>
                <w:sz w:val="20"/>
                <w:lang w:val="hy-AM"/>
              </w:rPr>
              <w:lastRenderedPageBreak/>
              <w:t>2</w:t>
            </w:r>
          </w:p>
        </w:tc>
        <w:tc>
          <w:tcPr>
            <w:tcW w:w="1620" w:type="dxa"/>
            <w:vAlign w:val="center"/>
          </w:tcPr>
          <w:p w14:paraId="2D1AFF68" w14:textId="77777777" w:rsidR="000957C5" w:rsidRPr="000957C5" w:rsidRDefault="000957C5" w:rsidP="000957C5">
            <w:pPr>
              <w:jc w:val="center"/>
              <w:rPr>
                <w:rFonts w:ascii="GHEA Grapalat" w:hAnsi="GHEA Grapalat"/>
                <w:sz w:val="22"/>
                <w:szCs w:val="18"/>
                <w:lang w:val="hy-AM"/>
              </w:rPr>
            </w:pPr>
          </w:p>
          <w:p w14:paraId="46D3EDD7" w14:textId="27381219" w:rsidR="000957C5" w:rsidRPr="000957C5" w:rsidRDefault="000957C5" w:rsidP="000957C5">
            <w:pPr>
              <w:jc w:val="center"/>
              <w:rPr>
                <w:rFonts w:ascii="GHEA Grapalat" w:hAnsi="GHEA Grapalat"/>
                <w:sz w:val="22"/>
                <w:szCs w:val="18"/>
                <w:lang w:val="hy-AM"/>
              </w:rPr>
            </w:pPr>
            <w:r w:rsidRPr="000957C5">
              <w:rPr>
                <w:rFonts w:ascii="GHEA Grapalat" w:hAnsi="GHEA Grapalat"/>
                <w:sz w:val="22"/>
                <w:szCs w:val="18"/>
                <w:lang w:val="hy-AM"/>
              </w:rPr>
              <w:t>71351540/100</w:t>
            </w:r>
          </w:p>
          <w:p w14:paraId="4BB2AC14" w14:textId="77777777" w:rsidR="000957C5" w:rsidRPr="000957C5" w:rsidRDefault="000957C5" w:rsidP="000957C5">
            <w:pPr>
              <w:jc w:val="center"/>
              <w:rPr>
                <w:rFonts w:ascii="GHEA Grapalat" w:hAnsi="GHEA Grapalat"/>
                <w:sz w:val="22"/>
                <w:szCs w:val="18"/>
                <w:lang w:val="hy-AM"/>
              </w:rPr>
            </w:pPr>
          </w:p>
        </w:tc>
        <w:tc>
          <w:tcPr>
            <w:tcW w:w="5310" w:type="dxa"/>
            <w:vMerge/>
          </w:tcPr>
          <w:p w14:paraId="2080522F" w14:textId="77777777" w:rsidR="000957C5" w:rsidRPr="00546630" w:rsidRDefault="000957C5" w:rsidP="000957C5">
            <w:pPr>
              <w:rPr>
                <w:rFonts w:ascii="GHEA Grapalat" w:hAnsi="GHEA Grapalat"/>
                <w:b/>
                <w:sz w:val="22"/>
                <w:szCs w:val="18"/>
                <w:lang w:val="hy-AM"/>
              </w:rPr>
            </w:pPr>
          </w:p>
        </w:tc>
        <w:tc>
          <w:tcPr>
            <w:tcW w:w="810" w:type="dxa"/>
            <w:vAlign w:val="center"/>
          </w:tcPr>
          <w:p w14:paraId="64DF279F" w14:textId="77777777" w:rsidR="000957C5" w:rsidRDefault="000957C5" w:rsidP="000957C5">
            <w:pPr>
              <w:jc w:val="center"/>
              <w:rPr>
                <w:rFonts w:ascii="GHEA Grapalat" w:hAnsi="GHEA Grapalat" w:cs="Calibri"/>
                <w:color w:val="000000"/>
                <w:sz w:val="20"/>
                <w:szCs w:val="20"/>
                <w:lang w:val="hy-AM"/>
              </w:rPr>
            </w:pPr>
          </w:p>
          <w:p w14:paraId="5FFFE629" w14:textId="77777777" w:rsidR="000957C5" w:rsidRDefault="000957C5" w:rsidP="000957C5">
            <w:pPr>
              <w:jc w:val="center"/>
              <w:rPr>
                <w:rFonts w:ascii="GHEA Grapalat" w:hAnsi="GHEA Grapalat" w:cs="Calibri"/>
                <w:color w:val="000000"/>
                <w:sz w:val="20"/>
                <w:szCs w:val="20"/>
                <w:lang w:val="hy-AM"/>
              </w:rPr>
            </w:pPr>
          </w:p>
          <w:p w14:paraId="772DA635" w14:textId="77777777" w:rsidR="000957C5" w:rsidRPr="00D80CD8" w:rsidRDefault="000957C5" w:rsidP="000957C5">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75DDA385" w14:textId="77777777" w:rsidR="000957C5" w:rsidRDefault="000957C5" w:rsidP="000957C5">
            <w:pPr>
              <w:jc w:val="center"/>
              <w:rPr>
                <w:rFonts w:ascii="GHEA Grapalat" w:hAnsi="GHEA Grapalat" w:cs="Calibri"/>
                <w:color w:val="000000"/>
                <w:sz w:val="20"/>
                <w:szCs w:val="20"/>
                <w:lang w:val="hy-AM"/>
              </w:rPr>
            </w:pPr>
          </w:p>
        </w:tc>
        <w:tc>
          <w:tcPr>
            <w:tcW w:w="1170" w:type="dxa"/>
            <w:vAlign w:val="center"/>
          </w:tcPr>
          <w:p w14:paraId="52D72C56" w14:textId="77777777" w:rsidR="000957C5" w:rsidRPr="00453E01" w:rsidRDefault="000957C5" w:rsidP="000957C5">
            <w:pPr>
              <w:jc w:val="center"/>
              <w:rPr>
                <w:rFonts w:ascii="GHEA Grapalat" w:hAnsi="GHEA Grapalat"/>
                <w:sz w:val="20"/>
                <w:lang w:val="hy-AM"/>
              </w:rPr>
            </w:pPr>
          </w:p>
        </w:tc>
        <w:tc>
          <w:tcPr>
            <w:tcW w:w="990" w:type="dxa"/>
            <w:vAlign w:val="center"/>
          </w:tcPr>
          <w:p w14:paraId="2D4E2E00" w14:textId="77777777" w:rsidR="000957C5" w:rsidRDefault="000957C5" w:rsidP="000957C5">
            <w:pPr>
              <w:jc w:val="center"/>
              <w:rPr>
                <w:rFonts w:ascii="GHEA Grapalat" w:hAnsi="GHEA Grapalat"/>
                <w:sz w:val="20"/>
                <w:lang w:val="hy-AM"/>
              </w:rPr>
            </w:pPr>
          </w:p>
          <w:p w14:paraId="23CCC55F" w14:textId="2B477B76" w:rsidR="000957C5" w:rsidRDefault="000957C5" w:rsidP="000957C5">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2652C37B" w14:textId="77777777" w:rsidR="000957C5" w:rsidRDefault="000957C5" w:rsidP="000957C5">
            <w:pPr>
              <w:jc w:val="center"/>
              <w:rPr>
                <w:rFonts w:ascii="GHEA Grapalat" w:hAnsi="GHEA Grapalat"/>
                <w:sz w:val="22"/>
                <w:szCs w:val="22"/>
                <w:lang w:val="hy-AM"/>
              </w:rPr>
            </w:pPr>
            <w:r>
              <w:rPr>
                <w:rFonts w:ascii="GHEA Grapalat" w:hAnsi="GHEA Grapalat"/>
                <w:sz w:val="22"/>
                <w:szCs w:val="22"/>
                <w:lang w:val="hy-AM"/>
              </w:rPr>
              <w:t xml:space="preserve">Քաղաք Երևան, </w:t>
            </w:r>
          </w:p>
          <w:p w14:paraId="502209B8" w14:textId="77777777" w:rsidR="000957C5" w:rsidRDefault="000957C5" w:rsidP="000957C5">
            <w:pPr>
              <w:jc w:val="center"/>
              <w:rPr>
                <w:rFonts w:ascii="GHEA Grapalat" w:hAnsi="GHEA Grapalat"/>
                <w:sz w:val="22"/>
                <w:szCs w:val="22"/>
                <w:lang w:val="hy-AM"/>
              </w:rPr>
            </w:pPr>
            <w:r>
              <w:rPr>
                <w:rFonts w:ascii="GHEA Grapalat" w:hAnsi="GHEA Grapalat"/>
                <w:sz w:val="22"/>
                <w:szCs w:val="22"/>
                <w:lang w:val="hy-AM"/>
              </w:rPr>
              <w:t>Ավան վարչական շրջան</w:t>
            </w:r>
          </w:p>
          <w:p w14:paraId="01BC9718" w14:textId="44DBAEFC" w:rsidR="000957C5" w:rsidRDefault="000957C5" w:rsidP="000957C5">
            <w:pPr>
              <w:spacing w:line="256" w:lineRule="auto"/>
              <w:jc w:val="center"/>
              <w:rPr>
                <w:rFonts w:ascii="GHEA Grapalat" w:hAnsi="GHEA Grapalat" w:cs="Calibri"/>
                <w:color w:val="000000"/>
                <w:sz w:val="20"/>
                <w:szCs w:val="16"/>
                <w:lang w:val="hy-AM"/>
              </w:rPr>
            </w:pPr>
            <w:r>
              <w:rPr>
                <w:rFonts w:ascii="GHEA Grapalat" w:hAnsi="GHEA Grapalat"/>
                <w:bCs/>
                <w:sz w:val="22"/>
                <w:szCs w:val="22"/>
                <w:lang w:val="hy-AM"/>
              </w:rPr>
              <w:t>Ավան -Առինջ թաղ</w:t>
            </w:r>
            <w:r>
              <w:rPr>
                <w:rFonts w:ascii="GHEA Grapalat" w:hAnsi="GHEA Grapalat"/>
                <w:sz w:val="22"/>
                <w:szCs w:val="18"/>
                <w:lang w:val="hy-AM"/>
              </w:rPr>
              <w:t>.</w:t>
            </w:r>
            <w:r>
              <w:rPr>
                <w:rFonts w:ascii="GHEA Grapalat" w:hAnsi="GHEA Grapalat"/>
                <w:bCs/>
                <w:sz w:val="22"/>
                <w:szCs w:val="22"/>
                <w:lang w:val="hy-AM"/>
              </w:rPr>
              <w:t>2-րդ մ/շ 1/2 բակային տարածք</w:t>
            </w:r>
          </w:p>
        </w:tc>
        <w:tc>
          <w:tcPr>
            <w:tcW w:w="2790" w:type="dxa"/>
            <w:vAlign w:val="center"/>
          </w:tcPr>
          <w:p w14:paraId="3AFD356E" w14:textId="3AD4DCE7" w:rsidR="000957C5" w:rsidRPr="00EB5D85" w:rsidRDefault="000957C5" w:rsidP="000957C5">
            <w:pPr>
              <w:jc w:val="center"/>
              <w:rPr>
                <w:rFonts w:ascii="GHEA Grapalat" w:hAnsi="GHEA Grapalat"/>
                <w:iCs/>
                <w:sz w:val="20"/>
                <w:szCs w:val="20"/>
                <w:lang w:val="hy-AM"/>
              </w:rPr>
            </w:pPr>
            <w:r>
              <w:rPr>
                <w:rFonts w:ascii="GHEA Grapalat" w:hAnsi="GHEA Grapalat"/>
                <w:sz w:val="22"/>
                <w:szCs w:val="22"/>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1"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083780">
        <w:trPr>
          <w:jc w:val="center"/>
        </w:trPr>
        <w:tc>
          <w:tcPr>
            <w:tcW w:w="4536" w:type="dxa"/>
          </w:tcPr>
          <w:p w14:paraId="0739D8CC" w14:textId="77777777" w:rsidR="00513CB2" w:rsidRPr="00F566BF" w:rsidRDefault="00513CB2" w:rsidP="00083780">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083780">
            <w:pPr>
              <w:rPr>
                <w:rFonts w:ascii="GHEA Grapalat" w:hAnsi="GHEA Grapalat"/>
                <w:sz w:val="22"/>
                <w:szCs w:val="22"/>
                <w:lang w:val="ru-RU"/>
              </w:rPr>
            </w:pPr>
          </w:p>
          <w:p w14:paraId="6DAE842A" w14:textId="77777777" w:rsidR="00513CB2" w:rsidRPr="00F566BF" w:rsidRDefault="00513CB2" w:rsidP="00083780">
            <w:pPr>
              <w:rPr>
                <w:rFonts w:ascii="GHEA Grapalat" w:hAnsi="GHEA Grapalat"/>
                <w:sz w:val="22"/>
                <w:szCs w:val="22"/>
                <w:lang w:val="ru-RU"/>
              </w:rPr>
            </w:pPr>
          </w:p>
          <w:p w14:paraId="5B112A54" w14:textId="77777777" w:rsidR="00513CB2" w:rsidRPr="00F566BF" w:rsidRDefault="00513CB2" w:rsidP="00083780">
            <w:pPr>
              <w:rPr>
                <w:rFonts w:ascii="GHEA Grapalat" w:hAnsi="GHEA Grapalat"/>
                <w:sz w:val="22"/>
                <w:szCs w:val="22"/>
                <w:lang w:val="ru-RU"/>
              </w:rPr>
            </w:pPr>
          </w:p>
          <w:p w14:paraId="3C91C816" w14:textId="77777777" w:rsidR="00513CB2" w:rsidRPr="00F566BF" w:rsidRDefault="00513CB2" w:rsidP="00083780">
            <w:pPr>
              <w:rPr>
                <w:rFonts w:ascii="GHEA Grapalat" w:hAnsi="GHEA Grapalat"/>
                <w:sz w:val="22"/>
                <w:szCs w:val="22"/>
                <w:lang w:val="ru-RU"/>
              </w:rPr>
            </w:pPr>
          </w:p>
          <w:p w14:paraId="3FB5B93A" w14:textId="77777777" w:rsidR="00513CB2" w:rsidRPr="00F566BF" w:rsidRDefault="00513CB2" w:rsidP="00083780">
            <w:pPr>
              <w:rPr>
                <w:rFonts w:ascii="GHEA Grapalat" w:hAnsi="GHEA Grapalat"/>
                <w:lang w:val="ru-RU"/>
              </w:rPr>
            </w:pPr>
          </w:p>
          <w:p w14:paraId="398FB99E" w14:textId="77777777" w:rsidR="00513CB2" w:rsidRPr="00F566BF" w:rsidRDefault="00513CB2" w:rsidP="00083780">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083780">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083780">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083780">
            <w:pPr>
              <w:spacing w:line="360" w:lineRule="auto"/>
              <w:jc w:val="center"/>
              <w:rPr>
                <w:rFonts w:ascii="GHEA Grapalat" w:hAnsi="GHEA Grapalat"/>
                <w:lang w:val="ru-RU"/>
              </w:rPr>
            </w:pPr>
          </w:p>
        </w:tc>
        <w:tc>
          <w:tcPr>
            <w:tcW w:w="4343" w:type="dxa"/>
          </w:tcPr>
          <w:p w14:paraId="11C00FEE" w14:textId="77777777" w:rsidR="00513CB2" w:rsidRPr="00F566BF" w:rsidRDefault="00513CB2" w:rsidP="00083780">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083780">
            <w:pPr>
              <w:jc w:val="center"/>
              <w:rPr>
                <w:rFonts w:ascii="GHEA Grapalat" w:hAnsi="GHEA Grapalat"/>
                <w:lang w:val="ru-RU"/>
              </w:rPr>
            </w:pPr>
          </w:p>
          <w:p w14:paraId="14080907" w14:textId="77777777" w:rsidR="00513CB2" w:rsidRPr="00F566BF" w:rsidRDefault="00513CB2" w:rsidP="00083780">
            <w:pPr>
              <w:jc w:val="center"/>
              <w:rPr>
                <w:rFonts w:ascii="GHEA Grapalat" w:hAnsi="GHEA Grapalat"/>
                <w:lang w:val="ru-RU"/>
              </w:rPr>
            </w:pPr>
          </w:p>
          <w:p w14:paraId="134F14FB" w14:textId="77777777" w:rsidR="00513CB2" w:rsidRPr="00F566BF" w:rsidRDefault="00513CB2" w:rsidP="00083780">
            <w:pPr>
              <w:jc w:val="center"/>
              <w:rPr>
                <w:rFonts w:ascii="GHEA Grapalat" w:hAnsi="GHEA Grapalat"/>
                <w:lang w:val="ru-RU"/>
              </w:rPr>
            </w:pPr>
          </w:p>
          <w:p w14:paraId="5BE4A6F1" w14:textId="77777777" w:rsidR="00513CB2" w:rsidRPr="00F566BF" w:rsidRDefault="00513CB2" w:rsidP="00083780">
            <w:pPr>
              <w:jc w:val="center"/>
              <w:rPr>
                <w:rFonts w:ascii="GHEA Grapalat" w:hAnsi="GHEA Grapalat"/>
              </w:rPr>
            </w:pPr>
          </w:p>
          <w:p w14:paraId="6DE54982" w14:textId="77777777" w:rsidR="00513CB2" w:rsidRPr="00F566BF" w:rsidRDefault="00513CB2" w:rsidP="00083780">
            <w:pPr>
              <w:jc w:val="center"/>
              <w:rPr>
                <w:rFonts w:ascii="GHEA Grapalat" w:hAnsi="GHEA Grapalat"/>
              </w:rPr>
            </w:pPr>
          </w:p>
          <w:p w14:paraId="1041F7E4" w14:textId="77777777" w:rsidR="00513CB2" w:rsidRPr="00F566BF" w:rsidRDefault="00513CB2" w:rsidP="00083780">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083780">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083780">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491C64E" w14:textId="528C331F"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02D5B2ED"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ԵՔ-</w:t>
      </w:r>
      <w:r w:rsidR="00A64643">
        <w:rPr>
          <w:rFonts w:ascii="GHEA Grapalat" w:hAnsi="GHEA Grapalat"/>
          <w:i/>
          <w:sz w:val="18"/>
          <w:lang w:val="hy-AM"/>
        </w:rPr>
        <w:t>ԳՀԽԾՁԲ-</w:t>
      </w:r>
      <w:r w:rsidR="00333D5A">
        <w:rPr>
          <w:rFonts w:ascii="GHEA Grapalat" w:hAnsi="GHEA Grapalat"/>
          <w:i/>
          <w:sz w:val="18"/>
          <w:lang w:val="hy-AM"/>
        </w:rPr>
        <w:t>26/19</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8213EB"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0FDCFC21"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w:t>
            </w:r>
            <w:r w:rsidR="000957C5">
              <w:rPr>
                <w:rFonts w:ascii="GHEA Grapalat" w:hAnsi="GHEA Grapalat"/>
                <w:sz w:val="18"/>
                <w:lang w:val="es-ES"/>
              </w:rPr>
              <w:t>6</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0957C5" w:rsidRPr="00F566BF" w14:paraId="4778FBF1" w14:textId="77777777" w:rsidTr="00D05996">
        <w:trPr>
          <w:gridAfter w:val="1"/>
          <w:wAfter w:w="12" w:type="dxa"/>
          <w:trHeight w:val="1549"/>
        </w:trPr>
        <w:tc>
          <w:tcPr>
            <w:tcW w:w="1874" w:type="dxa"/>
            <w:vAlign w:val="center"/>
          </w:tcPr>
          <w:p w14:paraId="06510526" w14:textId="2111140E" w:rsidR="000957C5" w:rsidRPr="000957C5" w:rsidRDefault="000957C5" w:rsidP="000957C5">
            <w:pPr>
              <w:jc w:val="center"/>
              <w:rPr>
                <w:rFonts w:ascii="GHEA Grapalat" w:hAnsi="GHEA Grapalat"/>
                <w:sz w:val="18"/>
              </w:rPr>
            </w:pPr>
            <w:r w:rsidRPr="000957C5">
              <w:rPr>
                <w:rFonts w:ascii="GHEA Grapalat" w:hAnsi="GHEA Grapalat"/>
                <w:sz w:val="18"/>
              </w:rPr>
              <w:t>1</w:t>
            </w:r>
          </w:p>
        </w:tc>
        <w:tc>
          <w:tcPr>
            <w:tcW w:w="1976" w:type="dxa"/>
            <w:vAlign w:val="center"/>
          </w:tcPr>
          <w:p w14:paraId="6D3F3468" w14:textId="24E7FD15" w:rsidR="000957C5" w:rsidRPr="000957C5" w:rsidRDefault="000957C5" w:rsidP="000957C5">
            <w:pPr>
              <w:jc w:val="center"/>
              <w:rPr>
                <w:rFonts w:ascii="GHEA Grapalat" w:hAnsi="GHEA Grapalat"/>
                <w:sz w:val="18"/>
              </w:rPr>
            </w:pPr>
            <w:r w:rsidRPr="000957C5">
              <w:rPr>
                <w:rFonts w:ascii="GHEA Grapalat" w:hAnsi="GHEA Grapalat"/>
                <w:sz w:val="18"/>
              </w:rPr>
              <w:t>71351540/99</w:t>
            </w:r>
          </w:p>
        </w:tc>
        <w:tc>
          <w:tcPr>
            <w:tcW w:w="2506" w:type="dxa"/>
            <w:vAlign w:val="center"/>
          </w:tcPr>
          <w:p w14:paraId="2CCA5D10" w14:textId="511EE7A1" w:rsidR="000957C5" w:rsidRPr="000957C5" w:rsidRDefault="000957C5" w:rsidP="000957C5">
            <w:pPr>
              <w:jc w:val="center"/>
              <w:rPr>
                <w:rFonts w:ascii="GHEA Grapalat" w:hAnsi="GHEA Grapalat"/>
                <w:sz w:val="18"/>
              </w:rPr>
            </w:pPr>
            <w:r w:rsidRPr="000957C5">
              <w:rPr>
                <w:rFonts w:ascii="GHEA Grapalat" w:hAnsi="GHEA Grapalat"/>
                <w:sz w:val="18"/>
              </w:rPr>
              <w:t xml:space="preserve">Ավան վարչական շրջանի Դուրյան թաղ. 45-46 բակային </w:t>
            </w:r>
            <w:proofErr w:type="gramStart"/>
            <w:r w:rsidRPr="000957C5">
              <w:rPr>
                <w:rFonts w:ascii="GHEA Grapalat" w:hAnsi="GHEA Grapalat"/>
                <w:sz w:val="18"/>
              </w:rPr>
              <w:t>տարածքի  հիմնանորոգման</w:t>
            </w:r>
            <w:proofErr w:type="gramEnd"/>
            <w:r w:rsidRPr="000957C5">
              <w:rPr>
                <w:rFonts w:ascii="GHEA Grapalat" w:hAnsi="GHEA Grapalat"/>
                <w:sz w:val="18"/>
              </w:rPr>
              <w:t xml:space="preserve"> աշխատանքների որակի տեխնիկական հսկողության խորհրդատվական ծառայություններ:</w:t>
            </w:r>
          </w:p>
        </w:tc>
        <w:tc>
          <w:tcPr>
            <w:tcW w:w="606" w:type="dxa"/>
            <w:vAlign w:val="center"/>
          </w:tcPr>
          <w:p w14:paraId="3557F925" w14:textId="207BA36A" w:rsidR="000957C5" w:rsidRPr="00F566BF" w:rsidRDefault="000957C5" w:rsidP="000957C5">
            <w:pPr>
              <w:jc w:val="center"/>
              <w:rPr>
                <w:rFonts w:ascii="GHEA Grapalat" w:hAnsi="GHEA Grapalat"/>
                <w:lang w:val="pt-BR"/>
              </w:rPr>
            </w:pPr>
            <w:r w:rsidRPr="00F566BF">
              <w:rPr>
                <w:rFonts w:ascii="GHEA Grapalat" w:hAnsi="GHEA Grapalat"/>
                <w:sz w:val="20"/>
                <w:lang w:val="pt-BR"/>
              </w:rPr>
              <w:t>... %</w:t>
            </w:r>
          </w:p>
        </w:tc>
        <w:tc>
          <w:tcPr>
            <w:tcW w:w="606" w:type="dxa"/>
            <w:vAlign w:val="center"/>
          </w:tcPr>
          <w:p w14:paraId="71BE3923" w14:textId="18590E81" w:rsidR="000957C5" w:rsidRPr="00F566BF" w:rsidRDefault="000957C5" w:rsidP="000957C5">
            <w:pPr>
              <w:jc w:val="center"/>
              <w:rPr>
                <w:rFonts w:ascii="GHEA Grapalat" w:hAnsi="GHEA Grapalat"/>
                <w:lang w:val="pt-BR"/>
              </w:rPr>
            </w:pPr>
            <w:r w:rsidRPr="00F566BF">
              <w:rPr>
                <w:rFonts w:ascii="GHEA Grapalat" w:hAnsi="GHEA Grapalat"/>
                <w:sz w:val="20"/>
                <w:lang w:val="pt-BR"/>
              </w:rPr>
              <w:t>... %</w:t>
            </w:r>
          </w:p>
        </w:tc>
        <w:tc>
          <w:tcPr>
            <w:tcW w:w="605" w:type="dxa"/>
            <w:vAlign w:val="center"/>
          </w:tcPr>
          <w:p w14:paraId="2332FAE3" w14:textId="0A64B0C9" w:rsidR="000957C5" w:rsidRPr="00F566BF" w:rsidRDefault="000957C5" w:rsidP="000957C5">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3C3A791F" w14:textId="22264757" w:rsidR="000957C5" w:rsidRPr="00F566BF" w:rsidRDefault="000957C5" w:rsidP="000957C5">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0E002E46" w14:textId="5223F176" w:rsidR="000957C5" w:rsidRPr="00F566BF" w:rsidRDefault="000957C5" w:rsidP="000957C5">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78FF2EEA" w14:textId="4953E8C7" w:rsidR="000957C5" w:rsidRPr="00F566BF" w:rsidRDefault="000957C5" w:rsidP="000957C5">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tcPr>
          <w:p w14:paraId="0C16B776" w14:textId="77777777" w:rsidR="000957C5" w:rsidRDefault="000957C5" w:rsidP="000957C5">
            <w:pPr>
              <w:jc w:val="center"/>
              <w:rPr>
                <w:rFonts w:ascii="GHEA Grapalat" w:hAnsi="GHEA Grapalat"/>
                <w:sz w:val="20"/>
                <w:lang w:val="pt-BR"/>
              </w:rPr>
            </w:pPr>
          </w:p>
          <w:p w14:paraId="43780C74" w14:textId="77777777" w:rsidR="000957C5" w:rsidRDefault="000957C5" w:rsidP="000957C5">
            <w:pPr>
              <w:jc w:val="center"/>
              <w:rPr>
                <w:rFonts w:ascii="GHEA Grapalat" w:hAnsi="GHEA Grapalat"/>
                <w:sz w:val="20"/>
                <w:lang w:val="pt-BR"/>
              </w:rPr>
            </w:pPr>
          </w:p>
          <w:p w14:paraId="7D21EB7A" w14:textId="77777777" w:rsidR="000957C5" w:rsidRDefault="000957C5" w:rsidP="000957C5">
            <w:pPr>
              <w:jc w:val="center"/>
              <w:rPr>
                <w:rFonts w:ascii="GHEA Grapalat" w:hAnsi="GHEA Grapalat"/>
                <w:sz w:val="20"/>
                <w:lang w:val="pt-BR"/>
              </w:rPr>
            </w:pPr>
          </w:p>
          <w:p w14:paraId="729CE755" w14:textId="77777777" w:rsidR="000957C5" w:rsidRDefault="000957C5" w:rsidP="000957C5">
            <w:pPr>
              <w:jc w:val="center"/>
              <w:rPr>
                <w:rFonts w:ascii="GHEA Grapalat" w:hAnsi="GHEA Grapalat"/>
                <w:sz w:val="20"/>
                <w:lang w:val="pt-BR"/>
              </w:rPr>
            </w:pPr>
          </w:p>
          <w:p w14:paraId="4574A4AC" w14:textId="57EB22A5" w:rsidR="000957C5" w:rsidRPr="00F566BF" w:rsidRDefault="000957C5" w:rsidP="000957C5">
            <w:pPr>
              <w:jc w:val="center"/>
              <w:rPr>
                <w:rFonts w:ascii="GHEA Grapalat" w:hAnsi="GHEA Grapalat" w:cs="Arial"/>
                <w:sz w:val="18"/>
                <w:szCs w:val="18"/>
                <w:lang w:val="pt-BR"/>
              </w:rPr>
            </w:pPr>
            <w:r w:rsidRPr="00CA29C4">
              <w:rPr>
                <w:rFonts w:ascii="GHEA Grapalat" w:hAnsi="GHEA Grapalat"/>
                <w:sz w:val="20"/>
                <w:lang w:val="pt-BR"/>
              </w:rPr>
              <w:t>100%</w:t>
            </w:r>
          </w:p>
        </w:tc>
        <w:tc>
          <w:tcPr>
            <w:tcW w:w="685" w:type="dxa"/>
          </w:tcPr>
          <w:p w14:paraId="5BA380EB" w14:textId="77777777" w:rsidR="000957C5" w:rsidRDefault="000957C5" w:rsidP="000957C5">
            <w:pPr>
              <w:jc w:val="center"/>
              <w:rPr>
                <w:rFonts w:ascii="GHEA Grapalat" w:hAnsi="GHEA Grapalat"/>
                <w:sz w:val="20"/>
                <w:lang w:val="pt-BR"/>
              </w:rPr>
            </w:pPr>
          </w:p>
          <w:p w14:paraId="46CB37F8" w14:textId="77777777" w:rsidR="000957C5" w:rsidRDefault="000957C5" w:rsidP="000957C5">
            <w:pPr>
              <w:jc w:val="center"/>
              <w:rPr>
                <w:rFonts w:ascii="GHEA Grapalat" w:hAnsi="GHEA Grapalat"/>
                <w:sz w:val="20"/>
                <w:lang w:val="pt-BR"/>
              </w:rPr>
            </w:pPr>
          </w:p>
          <w:p w14:paraId="112D2F06" w14:textId="77777777" w:rsidR="000957C5" w:rsidRDefault="000957C5" w:rsidP="000957C5">
            <w:pPr>
              <w:jc w:val="center"/>
              <w:rPr>
                <w:rFonts w:ascii="GHEA Grapalat" w:hAnsi="GHEA Grapalat"/>
                <w:sz w:val="20"/>
                <w:lang w:val="pt-BR"/>
              </w:rPr>
            </w:pPr>
          </w:p>
          <w:p w14:paraId="7328544E" w14:textId="77777777" w:rsidR="000957C5" w:rsidRDefault="000957C5" w:rsidP="000957C5">
            <w:pPr>
              <w:jc w:val="center"/>
              <w:rPr>
                <w:rFonts w:ascii="GHEA Grapalat" w:hAnsi="GHEA Grapalat"/>
                <w:sz w:val="20"/>
                <w:lang w:val="pt-BR"/>
              </w:rPr>
            </w:pPr>
          </w:p>
          <w:p w14:paraId="41771D75" w14:textId="0863AE74" w:rsidR="000957C5" w:rsidRPr="00F566BF" w:rsidRDefault="000957C5" w:rsidP="000957C5">
            <w:pPr>
              <w:jc w:val="center"/>
              <w:rPr>
                <w:rFonts w:ascii="GHEA Grapalat" w:hAnsi="GHEA Grapalat" w:cs="Arial"/>
                <w:sz w:val="18"/>
                <w:szCs w:val="18"/>
                <w:lang w:val="pt-BR"/>
              </w:rPr>
            </w:pPr>
            <w:r w:rsidRPr="00CA29C4">
              <w:rPr>
                <w:rFonts w:ascii="GHEA Grapalat" w:hAnsi="GHEA Grapalat"/>
                <w:sz w:val="20"/>
                <w:lang w:val="pt-BR"/>
              </w:rPr>
              <w:t>100%</w:t>
            </w:r>
          </w:p>
        </w:tc>
        <w:tc>
          <w:tcPr>
            <w:tcW w:w="685" w:type="dxa"/>
          </w:tcPr>
          <w:p w14:paraId="5BFC8615" w14:textId="77777777" w:rsidR="000957C5" w:rsidRDefault="000957C5" w:rsidP="000957C5">
            <w:pPr>
              <w:jc w:val="center"/>
              <w:rPr>
                <w:rFonts w:ascii="GHEA Grapalat" w:hAnsi="GHEA Grapalat"/>
                <w:sz w:val="20"/>
                <w:lang w:val="pt-BR"/>
              </w:rPr>
            </w:pPr>
          </w:p>
          <w:p w14:paraId="74854909" w14:textId="77777777" w:rsidR="000957C5" w:rsidRDefault="000957C5" w:rsidP="000957C5">
            <w:pPr>
              <w:jc w:val="center"/>
              <w:rPr>
                <w:rFonts w:ascii="GHEA Grapalat" w:hAnsi="GHEA Grapalat"/>
                <w:sz w:val="20"/>
                <w:lang w:val="pt-BR"/>
              </w:rPr>
            </w:pPr>
          </w:p>
          <w:p w14:paraId="696D43C5" w14:textId="77777777" w:rsidR="000957C5" w:rsidRDefault="000957C5" w:rsidP="000957C5">
            <w:pPr>
              <w:jc w:val="center"/>
              <w:rPr>
                <w:rFonts w:ascii="GHEA Grapalat" w:hAnsi="GHEA Grapalat"/>
                <w:sz w:val="20"/>
                <w:lang w:val="pt-BR"/>
              </w:rPr>
            </w:pPr>
          </w:p>
          <w:p w14:paraId="79158D64" w14:textId="77777777" w:rsidR="000957C5" w:rsidRDefault="000957C5" w:rsidP="000957C5">
            <w:pPr>
              <w:jc w:val="center"/>
              <w:rPr>
                <w:rFonts w:ascii="GHEA Grapalat" w:hAnsi="GHEA Grapalat"/>
                <w:sz w:val="20"/>
                <w:lang w:val="pt-BR"/>
              </w:rPr>
            </w:pPr>
          </w:p>
          <w:p w14:paraId="3105C606" w14:textId="6D372F11" w:rsidR="000957C5" w:rsidRPr="00F566BF" w:rsidRDefault="000957C5" w:rsidP="000957C5">
            <w:pPr>
              <w:jc w:val="center"/>
              <w:rPr>
                <w:rFonts w:ascii="GHEA Grapalat" w:hAnsi="GHEA Grapalat" w:cs="Arial"/>
                <w:sz w:val="18"/>
                <w:szCs w:val="18"/>
                <w:lang w:val="pt-BR"/>
              </w:rPr>
            </w:pPr>
            <w:r w:rsidRPr="00CA29C4">
              <w:rPr>
                <w:rFonts w:ascii="GHEA Grapalat" w:hAnsi="GHEA Grapalat"/>
                <w:sz w:val="20"/>
                <w:lang w:val="pt-BR"/>
              </w:rPr>
              <w:t>100%</w:t>
            </w:r>
          </w:p>
        </w:tc>
        <w:tc>
          <w:tcPr>
            <w:tcW w:w="685" w:type="dxa"/>
          </w:tcPr>
          <w:p w14:paraId="3598BA63" w14:textId="77777777" w:rsidR="000957C5" w:rsidRDefault="000957C5" w:rsidP="000957C5">
            <w:pPr>
              <w:jc w:val="center"/>
              <w:rPr>
                <w:rFonts w:ascii="GHEA Grapalat" w:hAnsi="GHEA Grapalat"/>
                <w:sz w:val="20"/>
                <w:lang w:val="pt-BR"/>
              </w:rPr>
            </w:pPr>
          </w:p>
          <w:p w14:paraId="2DAF5F27" w14:textId="77777777" w:rsidR="000957C5" w:rsidRDefault="000957C5" w:rsidP="000957C5">
            <w:pPr>
              <w:jc w:val="center"/>
              <w:rPr>
                <w:rFonts w:ascii="GHEA Grapalat" w:hAnsi="GHEA Grapalat"/>
                <w:sz w:val="20"/>
                <w:lang w:val="pt-BR"/>
              </w:rPr>
            </w:pPr>
          </w:p>
          <w:p w14:paraId="70773B21" w14:textId="77777777" w:rsidR="000957C5" w:rsidRDefault="000957C5" w:rsidP="000957C5">
            <w:pPr>
              <w:jc w:val="center"/>
              <w:rPr>
                <w:rFonts w:ascii="GHEA Grapalat" w:hAnsi="GHEA Grapalat"/>
                <w:sz w:val="20"/>
                <w:lang w:val="pt-BR"/>
              </w:rPr>
            </w:pPr>
          </w:p>
          <w:p w14:paraId="4AD7E738" w14:textId="77777777" w:rsidR="000957C5" w:rsidRDefault="000957C5" w:rsidP="000957C5">
            <w:pPr>
              <w:jc w:val="center"/>
              <w:rPr>
                <w:rFonts w:ascii="GHEA Grapalat" w:hAnsi="GHEA Grapalat"/>
                <w:sz w:val="20"/>
                <w:lang w:val="pt-BR"/>
              </w:rPr>
            </w:pPr>
          </w:p>
          <w:p w14:paraId="05AD19F7" w14:textId="4ADE3D06" w:rsidR="000957C5" w:rsidRPr="00F566BF" w:rsidRDefault="000957C5" w:rsidP="000957C5">
            <w:pPr>
              <w:jc w:val="center"/>
              <w:rPr>
                <w:rFonts w:ascii="GHEA Grapalat" w:hAnsi="GHEA Grapalat" w:cs="Arial"/>
                <w:sz w:val="18"/>
                <w:szCs w:val="18"/>
                <w:lang w:val="pt-BR"/>
              </w:rPr>
            </w:pPr>
            <w:r w:rsidRPr="00CA29C4">
              <w:rPr>
                <w:rFonts w:ascii="GHEA Grapalat" w:hAnsi="GHEA Grapalat"/>
                <w:sz w:val="20"/>
                <w:lang w:val="pt-BR"/>
              </w:rPr>
              <w:t>100%</w:t>
            </w:r>
          </w:p>
        </w:tc>
        <w:tc>
          <w:tcPr>
            <w:tcW w:w="685" w:type="dxa"/>
          </w:tcPr>
          <w:p w14:paraId="707E2B7A" w14:textId="77777777" w:rsidR="000957C5" w:rsidRDefault="000957C5" w:rsidP="000957C5">
            <w:pPr>
              <w:jc w:val="center"/>
              <w:rPr>
                <w:rFonts w:ascii="GHEA Grapalat" w:hAnsi="GHEA Grapalat"/>
                <w:sz w:val="20"/>
                <w:lang w:val="pt-BR"/>
              </w:rPr>
            </w:pPr>
          </w:p>
          <w:p w14:paraId="27CBF3B4" w14:textId="77777777" w:rsidR="000957C5" w:rsidRDefault="000957C5" w:rsidP="000957C5">
            <w:pPr>
              <w:jc w:val="center"/>
              <w:rPr>
                <w:rFonts w:ascii="GHEA Grapalat" w:hAnsi="GHEA Grapalat"/>
                <w:sz w:val="20"/>
                <w:lang w:val="pt-BR"/>
              </w:rPr>
            </w:pPr>
          </w:p>
          <w:p w14:paraId="7BADF18C" w14:textId="77777777" w:rsidR="000957C5" w:rsidRDefault="000957C5" w:rsidP="000957C5">
            <w:pPr>
              <w:jc w:val="center"/>
              <w:rPr>
                <w:rFonts w:ascii="GHEA Grapalat" w:hAnsi="GHEA Grapalat"/>
                <w:sz w:val="20"/>
                <w:lang w:val="pt-BR"/>
              </w:rPr>
            </w:pPr>
          </w:p>
          <w:p w14:paraId="1D84456D" w14:textId="77777777" w:rsidR="000957C5" w:rsidRDefault="000957C5" w:rsidP="000957C5">
            <w:pPr>
              <w:jc w:val="center"/>
              <w:rPr>
                <w:rFonts w:ascii="GHEA Grapalat" w:hAnsi="GHEA Grapalat"/>
                <w:sz w:val="20"/>
                <w:lang w:val="pt-BR"/>
              </w:rPr>
            </w:pPr>
          </w:p>
          <w:p w14:paraId="052AAB1C" w14:textId="57CE3997" w:rsidR="000957C5" w:rsidRPr="00F566BF" w:rsidRDefault="000957C5" w:rsidP="000957C5">
            <w:pPr>
              <w:jc w:val="center"/>
              <w:rPr>
                <w:rFonts w:ascii="GHEA Grapalat" w:hAnsi="GHEA Grapalat" w:cs="Arial"/>
                <w:sz w:val="18"/>
                <w:szCs w:val="18"/>
                <w:lang w:val="pt-BR"/>
              </w:rPr>
            </w:pPr>
            <w:r w:rsidRPr="00CA29C4">
              <w:rPr>
                <w:rFonts w:ascii="GHEA Grapalat" w:hAnsi="GHEA Grapalat"/>
                <w:sz w:val="20"/>
                <w:lang w:val="pt-BR"/>
              </w:rPr>
              <w:t>100%</w:t>
            </w:r>
          </w:p>
        </w:tc>
        <w:tc>
          <w:tcPr>
            <w:tcW w:w="685" w:type="dxa"/>
          </w:tcPr>
          <w:p w14:paraId="5861F163" w14:textId="77777777" w:rsidR="000957C5" w:rsidRDefault="000957C5" w:rsidP="000957C5">
            <w:pPr>
              <w:jc w:val="center"/>
              <w:rPr>
                <w:rFonts w:ascii="GHEA Grapalat" w:hAnsi="GHEA Grapalat"/>
                <w:sz w:val="20"/>
                <w:lang w:val="pt-BR"/>
              </w:rPr>
            </w:pPr>
          </w:p>
          <w:p w14:paraId="14A28A04" w14:textId="77777777" w:rsidR="000957C5" w:rsidRDefault="000957C5" w:rsidP="000957C5">
            <w:pPr>
              <w:jc w:val="center"/>
              <w:rPr>
                <w:rFonts w:ascii="GHEA Grapalat" w:hAnsi="GHEA Grapalat"/>
                <w:sz w:val="20"/>
                <w:lang w:val="pt-BR"/>
              </w:rPr>
            </w:pPr>
          </w:p>
          <w:p w14:paraId="1568289F" w14:textId="77777777" w:rsidR="000957C5" w:rsidRDefault="000957C5" w:rsidP="000957C5">
            <w:pPr>
              <w:jc w:val="center"/>
              <w:rPr>
                <w:rFonts w:ascii="GHEA Grapalat" w:hAnsi="GHEA Grapalat"/>
                <w:sz w:val="20"/>
                <w:lang w:val="pt-BR"/>
              </w:rPr>
            </w:pPr>
          </w:p>
          <w:p w14:paraId="15665DED" w14:textId="77777777" w:rsidR="000957C5" w:rsidRDefault="000957C5" w:rsidP="000957C5">
            <w:pPr>
              <w:jc w:val="center"/>
              <w:rPr>
                <w:rFonts w:ascii="GHEA Grapalat" w:hAnsi="GHEA Grapalat"/>
                <w:sz w:val="20"/>
                <w:lang w:val="pt-BR"/>
              </w:rPr>
            </w:pPr>
          </w:p>
          <w:p w14:paraId="20E27A48" w14:textId="76682BD4" w:rsidR="000957C5" w:rsidRPr="00F566BF" w:rsidRDefault="000957C5" w:rsidP="000957C5">
            <w:pPr>
              <w:jc w:val="center"/>
              <w:rPr>
                <w:rFonts w:ascii="GHEA Grapalat" w:hAnsi="GHEA Grapalat" w:cs="Arial"/>
                <w:sz w:val="18"/>
                <w:szCs w:val="18"/>
                <w:lang w:val="pt-BR"/>
              </w:rPr>
            </w:pPr>
            <w:r w:rsidRPr="00CA29C4">
              <w:rPr>
                <w:rFonts w:ascii="GHEA Grapalat" w:hAnsi="GHEA Grapalat"/>
                <w:sz w:val="20"/>
                <w:lang w:val="pt-BR"/>
              </w:rPr>
              <w:t>100%</w:t>
            </w:r>
          </w:p>
        </w:tc>
        <w:tc>
          <w:tcPr>
            <w:tcW w:w="1416" w:type="dxa"/>
            <w:vAlign w:val="center"/>
          </w:tcPr>
          <w:p w14:paraId="684C056C" w14:textId="3560BBAC" w:rsidR="000957C5" w:rsidRPr="00F566BF" w:rsidRDefault="000957C5" w:rsidP="000957C5">
            <w:pPr>
              <w:jc w:val="center"/>
              <w:rPr>
                <w:rFonts w:ascii="GHEA Grapalat" w:hAnsi="GHEA Grapalat"/>
                <w:b/>
                <w:lang w:val="pt-BR"/>
              </w:rPr>
            </w:pPr>
            <w:r w:rsidRPr="0039418E">
              <w:rPr>
                <w:rFonts w:ascii="GHEA Grapalat" w:hAnsi="GHEA Grapalat"/>
                <w:sz w:val="20"/>
                <w:lang w:val="pt-BR"/>
              </w:rPr>
              <w:t>100%</w:t>
            </w:r>
          </w:p>
        </w:tc>
      </w:tr>
      <w:tr w:rsidR="000957C5" w:rsidRPr="000957C5" w14:paraId="34EE5E88" w14:textId="77777777" w:rsidTr="007214CF">
        <w:trPr>
          <w:gridAfter w:val="1"/>
          <w:wAfter w:w="12" w:type="dxa"/>
          <w:trHeight w:val="1549"/>
        </w:trPr>
        <w:tc>
          <w:tcPr>
            <w:tcW w:w="1874" w:type="dxa"/>
            <w:vAlign w:val="center"/>
          </w:tcPr>
          <w:p w14:paraId="5044E231" w14:textId="7A1FE573" w:rsidR="000957C5" w:rsidRPr="000957C5" w:rsidRDefault="000957C5" w:rsidP="000957C5">
            <w:pPr>
              <w:jc w:val="center"/>
              <w:rPr>
                <w:rFonts w:ascii="GHEA Grapalat" w:hAnsi="GHEA Grapalat"/>
                <w:sz w:val="18"/>
              </w:rPr>
            </w:pPr>
            <w:r w:rsidRPr="000957C5">
              <w:rPr>
                <w:rFonts w:ascii="GHEA Grapalat" w:hAnsi="GHEA Grapalat"/>
                <w:sz w:val="18"/>
              </w:rPr>
              <w:t>2</w:t>
            </w:r>
          </w:p>
        </w:tc>
        <w:tc>
          <w:tcPr>
            <w:tcW w:w="1976" w:type="dxa"/>
            <w:vAlign w:val="center"/>
          </w:tcPr>
          <w:p w14:paraId="29A8EE9F" w14:textId="77777777" w:rsidR="000957C5" w:rsidRPr="000957C5" w:rsidRDefault="000957C5" w:rsidP="000957C5">
            <w:pPr>
              <w:jc w:val="center"/>
              <w:rPr>
                <w:rFonts w:ascii="GHEA Grapalat" w:hAnsi="GHEA Grapalat"/>
                <w:sz w:val="18"/>
              </w:rPr>
            </w:pPr>
            <w:r w:rsidRPr="000957C5">
              <w:rPr>
                <w:rFonts w:ascii="GHEA Grapalat" w:hAnsi="GHEA Grapalat"/>
                <w:sz w:val="18"/>
              </w:rPr>
              <w:t>71351540/100</w:t>
            </w:r>
          </w:p>
          <w:p w14:paraId="7DA65873" w14:textId="77777777" w:rsidR="000957C5" w:rsidRPr="000957C5" w:rsidRDefault="000957C5" w:rsidP="000957C5">
            <w:pPr>
              <w:jc w:val="center"/>
              <w:rPr>
                <w:rFonts w:ascii="GHEA Grapalat" w:hAnsi="GHEA Grapalat"/>
                <w:sz w:val="18"/>
              </w:rPr>
            </w:pPr>
          </w:p>
        </w:tc>
        <w:tc>
          <w:tcPr>
            <w:tcW w:w="2506" w:type="dxa"/>
            <w:vAlign w:val="center"/>
          </w:tcPr>
          <w:p w14:paraId="719C2E22" w14:textId="50D70926" w:rsidR="000957C5" w:rsidRPr="000957C5" w:rsidRDefault="000957C5" w:rsidP="000957C5">
            <w:pPr>
              <w:jc w:val="center"/>
              <w:rPr>
                <w:rFonts w:ascii="GHEA Grapalat" w:hAnsi="GHEA Grapalat"/>
                <w:sz w:val="18"/>
              </w:rPr>
            </w:pPr>
            <w:r w:rsidRPr="000957C5">
              <w:rPr>
                <w:rFonts w:ascii="GHEA Grapalat" w:hAnsi="GHEA Grapalat"/>
                <w:sz w:val="18"/>
              </w:rPr>
              <w:t xml:space="preserve">Ավան վարչական շրջանի Ավան -Առինջ թաղ.2-րդ մ/շ 1/2 բակային </w:t>
            </w:r>
            <w:proofErr w:type="gramStart"/>
            <w:r w:rsidRPr="000957C5">
              <w:rPr>
                <w:rFonts w:ascii="GHEA Grapalat" w:hAnsi="GHEA Grapalat"/>
                <w:sz w:val="18"/>
              </w:rPr>
              <w:t>տարածքի  հիմնանորոգման</w:t>
            </w:r>
            <w:proofErr w:type="gramEnd"/>
            <w:r w:rsidRPr="000957C5">
              <w:rPr>
                <w:rFonts w:ascii="GHEA Grapalat" w:hAnsi="GHEA Grapalat"/>
                <w:sz w:val="18"/>
              </w:rPr>
              <w:t xml:space="preserve"> աշխատանքների որակի տեխնիկական հսկողության խորհրդատվական ծառայություններ:</w:t>
            </w:r>
          </w:p>
        </w:tc>
        <w:tc>
          <w:tcPr>
            <w:tcW w:w="606" w:type="dxa"/>
            <w:vAlign w:val="center"/>
          </w:tcPr>
          <w:p w14:paraId="0FA2C005" w14:textId="775E2C06" w:rsidR="000957C5" w:rsidRPr="00F566BF" w:rsidRDefault="000957C5" w:rsidP="000957C5">
            <w:pPr>
              <w:jc w:val="center"/>
              <w:rPr>
                <w:rFonts w:ascii="GHEA Grapalat" w:hAnsi="GHEA Grapalat"/>
                <w:sz w:val="20"/>
                <w:lang w:val="pt-BR"/>
              </w:rPr>
            </w:pPr>
            <w:r w:rsidRPr="00F566BF">
              <w:rPr>
                <w:rFonts w:ascii="GHEA Grapalat" w:hAnsi="GHEA Grapalat"/>
                <w:sz w:val="20"/>
                <w:lang w:val="pt-BR"/>
              </w:rPr>
              <w:t>... %</w:t>
            </w:r>
          </w:p>
        </w:tc>
        <w:tc>
          <w:tcPr>
            <w:tcW w:w="606" w:type="dxa"/>
            <w:vAlign w:val="center"/>
          </w:tcPr>
          <w:p w14:paraId="71AD486B" w14:textId="72CBEB85" w:rsidR="000957C5" w:rsidRPr="00F566BF" w:rsidRDefault="000957C5" w:rsidP="000957C5">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1FC03173" w14:textId="14174B93" w:rsidR="000957C5" w:rsidRPr="00F566BF" w:rsidRDefault="000957C5" w:rsidP="000957C5">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2B35D6EE" w14:textId="5CBAFC6D" w:rsidR="000957C5" w:rsidRPr="00F566BF" w:rsidRDefault="000957C5" w:rsidP="000957C5">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4B832D3F" w14:textId="0C72BA04" w:rsidR="000957C5" w:rsidRPr="00F566BF" w:rsidRDefault="000957C5" w:rsidP="000957C5">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026B99FD" w14:textId="2856EBD1" w:rsidR="000957C5" w:rsidRPr="00F566BF" w:rsidRDefault="000957C5" w:rsidP="000957C5">
            <w:pPr>
              <w:jc w:val="center"/>
              <w:rPr>
                <w:rFonts w:ascii="GHEA Grapalat" w:hAnsi="GHEA Grapalat"/>
                <w:sz w:val="20"/>
                <w:lang w:val="pt-BR"/>
              </w:rPr>
            </w:pPr>
            <w:r w:rsidRPr="00F566BF">
              <w:rPr>
                <w:rFonts w:ascii="GHEA Grapalat" w:hAnsi="GHEA Grapalat"/>
                <w:sz w:val="20"/>
                <w:lang w:val="pt-BR"/>
              </w:rPr>
              <w:t>... %</w:t>
            </w:r>
          </w:p>
        </w:tc>
        <w:tc>
          <w:tcPr>
            <w:tcW w:w="685" w:type="dxa"/>
          </w:tcPr>
          <w:p w14:paraId="29A18BE4" w14:textId="77777777" w:rsidR="000957C5" w:rsidRDefault="000957C5" w:rsidP="000957C5">
            <w:pPr>
              <w:jc w:val="center"/>
              <w:rPr>
                <w:rFonts w:ascii="GHEA Grapalat" w:hAnsi="GHEA Grapalat"/>
                <w:sz w:val="20"/>
                <w:lang w:val="pt-BR"/>
              </w:rPr>
            </w:pPr>
          </w:p>
          <w:p w14:paraId="358070F0" w14:textId="77777777" w:rsidR="000957C5" w:rsidRDefault="000957C5" w:rsidP="000957C5">
            <w:pPr>
              <w:jc w:val="center"/>
              <w:rPr>
                <w:rFonts w:ascii="GHEA Grapalat" w:hAnsi="GHEA Grapalat"/>
                <w:sz w:val="20"/>
                <w:lang w:val="pt-BR"/>
              </w:rPr>
            </w:pPr>
          </w:p>
          <w:p w14:paraId="1B796921" w14:textId="77777777" w:rsidR="000957C5" w:rsidRDefault="000957C5" w:rsidP="000957C5">
            <w:pPr>
              <w:jc w:val="center"/>
              <w:rPr>
                <w:rFonts w:ascii="GHEA Grapalat" w:hAnsi="GHEA Grapalat"/>
                <w:sz w:val="20"/>
                <w:lang w:val="pt-BR"/>
              </w:rPr>
            </w:pPr>
          </w:p>
          <w:p w14:paraId="1BC2C479" w14:textId="77777777" w:rsidR="000957C5" w:rsidRDefault="000957C5" w:rsidP="000957C5">
            <w:pPr>
              <w:jc w:val="center"/>
              <w:rPr>
                <w:rFonts w:ascii="GHEA Grapalat" w:hAnsi="GHEA Grapalat"/>
                <w:sz w:val="20"/>
                <w:lang w:val="pt-BR"/>
              </w:rPr>
            </w:pPr>
          </w:p>
          <w:p w14:paraId="74FF390D" w14:textId="19F81340" w:rsidR="000957C5" w:rsidRPr="00F566BF" w:rsidRDefault="000957C5" w:rsidP="000957C5">
            <w:pPr>
              <w:jc w:val="center"/>
              <w:rPr>
                <w:rFonts w:ascii="GHEA Grapalat" w:hAnsi="GHEA Grapalat"/>
                <w:sz w:val="20"/>
                <w:lang w:val="pt-BR"/>
              </w:rPr>
            </w:pPr>
            <w:r w:rsidRPr="00CA29C4">
              <w:rPr>
                <w:rFonts w:ascii="GHEA Grapalat" w:hAnsi="GHEA Grapalat"/>
                <w:sz w:val="20"/>
                <w:lang w:val="pt-BR"/>
              </w:rPr>
              <w:t>100%</w:t>
            </w:r>
          </w:p>
        </w:tc>
        <w:tc>
          <w:tcPr>
            <w:tcW w:w="685" w:type="dxa"/>
          </w:tcPr>
          <w:p w14:paraId="5D07480E" w14:textId="77777777" w:rsidR="000957C5" w:rsidRDefault="000957C5" w:rsidP="000957C5">
            <w:pPr>
              <w:jc w:val="center"/>
              <w:rPr>
                <w:rFonts w:ascii="GHEA Grapalat" w:hAnsi="GHEA Grapalat"/>
                <w:sz w:val="20"/>
                <w:lang w:val="pt-BR"/>
              </w:rPr>
            </w:pPr>
          </w:p>
          <w:p w14:paraId="7B6417B3" w14:textId="77777777" w:rsidR="000957C5" w:rsidRDefault="000957C5" w:rsidP="000957C5">
            <w:pPr>
              <w:jc w:val="center"/>
              <w:rPr>
                <w:rFonts w:ascii="GHEA Grapalat" w:hAnsi="GHEA Grapalat"/>
                <w:sz w:val="20"/>
                <w:lang w:val="pt-BR"/>
              </w:rPr>
            </w:pPr>
          </w:p>
          <w:p w14:paraId="49EE2D55" w14:textId="77777777" w:rsidR="000957C5" w:rsidRDefault="000957C5" w:rsidP="000957C5">
            <w:pPr>
              <w:jc w:val="center"/>
              <w:rPr>
                <w:rFonts w:ascii="GHEA Grapalat" w:hAnsi="GHEA Grapalat"/>
                <w:sz w:val="20"/>
                <w:lang w:val="pt-BR"/>
              </w:rPr>
            </w:pPr>
          </w:p>
          <w:p w14:paraId="514DE0BB" w14:textId="77777777" w:rsidR="000957C5" w:rsidRDefault="000957C5" w:rsidP="000957C5">
            <w:pPr>
              <w:jc w:val="center"/>
              <w:rPr>
                <w:rFonts w:ascii="GHEA Grapalat" w:hAnsi="GHEA Grapalat"/>
                <w:sz w:val="20"/>
                <w:lang w:val="pt-BR"/>
              </w:rPr>
            </w:pPr>
          </w:p>
          <w:p w14:paraId="7E3CA620" w14:textId="33B35162" w:rsidR="000957C5" w:rsidRPr="00F566BF" w:rsidRDefault="000957C5" w:rsidP="000957C5">
            <w:pPr>
              <w:jc w:val="center"/>
              <w:rPr>
                <w:rFonts w:ascii="GHEA Grapalat" w:hAnsi="GHEA Grapalat"/>
                <w:sz w:val="20"/>
                <w:lang w:val="pt-BR"/>
              </w:rPr>
            </w:pPr>
            <w:r w:rsidRPr="00CA29C4">
              <w:rPr>
                <w:rFonts w:ascii="GHEA Grapalat" w:hAnsi="GHEA Grapalat"/>
                <w:sz w:val="20"/>
                <w:lang w:val="pt-BR"/>
              </w:rPr>
              <w:t>100%</w:t>
            </w:r>
          </w:p>
        </w:tc>
        <w:tc>
          <w:tcPr>
            <w:tcW w:w="685" w:type="dxa"/>
          </w:tcPr>
          <w:p w14:paraId="0145E237" w14:textId="77777777" w:rsidR="000957C5" w:rsidRDefault="000957C5" w:rsidP="000957C5">
            <w:pPr>
              <w:jc w:val="center"/>
              <w:rPr>
                <w:rFonts w:ascii="GHEA Grapalat" w:hAnsi="GHEA Grapalat"/>
                <w:sz w:val="20"/>
                <w:lang w:val="pt-BR"/>
              </w:rPr>
            </w:pPr>
          </w:p>
          <w:p w14:paraId="710401A3" w14:textId="77777777" w:rsidR="000957C5" w:rsidRDefault="000957C5" w:rsidP="000957C5">
            <w:pPr>
              <w:jc w:val="center"/>
              <w:rPr>
                <w:rFonts w:ascii="GHEA Grapalat" w:hAnsi="GHEA Grapalat"/>
                <w:sz w:val="20"/>
                <w:lang w:val="pt-BR"/>
              </w:rPr>
            </w:pPr>
          </w:p>
          <w:p w14:paraId="41BFCA1E" w14:textId="77777777" w:rsidR="000957C5" w:rsidRDefault="000957C5" w:rsidP="000957C5">
            <w:pPr>
              <w:jc w:val="center"/>
              <w:rPr>
                <w:rFonts w:ascii="GHEA Grapalat" w:hAnsi="GHEA Grapalat"/>
                <w:sz w:val="20"/>
                <w:lang w:val="pt-BR"/>
              </w:rPr>
            </w:pPr>
          </w:p>
          <w:p w14:paraId="75B9C8AC" w14:textId="77777777" w:rsidR="000957C5" w:rsidRDefault="000957C5" w:rsidP="000957C5">
            <w:pPr>
              <w:jc w:val="center"/>
              <w:rPr>
                <w:rFonts w:ascii="GHEA Grapalat" w:hAnsi="GHEA Grapalat"/>
                <w:sz w:val="20"/>
                <w:lang w:val="pt-BR"/>
              </w:rPr>
            </w:pPr>
          </w:p>
          <w:p w14:paraId="77BE1AE0" w14:textId="73545E46" w:rsidR="000957C5" w:rsidRDefault="000957C5" w:rsidP="000957C5">
            <w:pPr>
              <w:jc w:val="center"/>
              <w:rPr>
                <w:rFonts w:ascii="GHEA Grapalat" w:hAnsi="GHEA Grapalat"/>
                <w:sz w:val="20"/>
                <w:lang w:val="pt-BR"/>
              </w:rPr>
            </w:pPr>
            <w:r w:rsidRPr="00CA29C4">
              <w:rPr>
                <w:rFonts w:ascii="GHEA Grapalat" w:hAnsi="GHEA Grapalat"/>
                <w:sz w:val="20"/>
                <w:lang w:val="pt-BR"/>
              </w:rPr>
              <w:t>100%</w:t>
            </w:r>
          </w:p>
        </w:tc>
        <w:tc>
          <w:tcPr>
            <w:tcW w:w="685" w:type="dxa"/>
          </w:tcPr>
          <w:p w14:paraId="06B1A3EF" w14:textId="77777777" w:rsidR="000957C5" w:rsidRDefault="000957C5" w:rsidP="000957C5">
            <w:pPr>
              <w:jc w:val="center"/>
              <w:rPr>
                <w:rFonts w:ascii="GHEA Grapalat" w:hAnsi="GHEA Grapalat"/>
                <w:sz w:val="20"/>
                <w:lang w:val="pt-BR"/>
              </w:rPr>
            </w:pPr>
          </w:p>
          <w:p w14:paraId="67EACF14" w14:textId="77777777" w:rsidR="000957C5" w:rsidRDefault="000957C5" w:rsidP="000957C5">
            <w:pPr>
              <w:jc w:val="center"/>
              <w:rPr>
                <w:rFonts w:ascii="GHEA Grapalat" w:hAnsi="GHEA Grapalat"/>
                <w:sz w:val="20"/>
                <w:lang w:val="pt-BR"/>
              </w:rPr>
            </w:pPr>
          </w:p>
          <w:p w14:paraId="36172881" w14:textId="77777777" w:rsidR="000957C5" w:rsidRDefault="000957C5" w:rsidP="000957C5">
            <w:pPr>
              <w:jc w:val="center"/>
              <w:rPr>
                <w:rFonts w:ascii="GHEA Grapalat" w:hAnsi="GHEA Grapalat"/>
                <w:sz w:val="20"/>
                <w:lang w:val="pt-BR"/>
              </w:rPr>
            </w:pPr>
          </w:p>
          <w:p w14:paraId="3179A878" w14:textId="77777777" w:rsidR="000957C5" w:rsidRDefault="000957C5" w:rsidP="000957C5">
            <w:pPr>
              <w:jc w:val="center"/>
              <w:rPr>
                <w:rFonts w:ascii="GHEA Grapalat" w:hAnsi="GHEA Grapalat"/>
                <w:sz w:val="20"/>
                <w:lang w:val="pt-BR"/>
              </w:rPr>
            </w:pPr>
          </w:p>
          <w:p w14:paraId="5319E9F3" w14:textId="2340C1A3" w:rsidR="000957C5" w:rsidRDefault="000957C5" w:rsidP="000957C5">
            <w:pPr>
              <w:jc w:val="center"/>
              <w:rPr>
                <w:rFonts w:ascii="GHEA Grapalat" w:hAnsi="GHEA Grapalat"/>
                <w:sz w:val="20"/>
                <w:lang w:val="pt-BR"/>
              </w:rPr>
            </w:pPr>
            <w:r w:rsidRPr="00CA29C4">
              <w:rPr>
                <w:rFonts w:ascii="GHEA Grapalat" w:hAnsi="GHEA Grapalat"/>
                <w:sz w:val="20"/>
                <w:lang w:val="pt-BR"/>
              </w:rPr>
              <w:t>100%</w:t>
            </w:r>
          </w:p>
        </w:tc>
        <w:tc>
          <w:tcPr>
            <w:tcW w:w="685" w:type="dxa"/>
          </w:tcPr>
          <w:p w14:paraId="06514CFB" w14:textId="77777777" w:rsidR="000957C5" w:rsidRDefault="000957C5" w:rsidP="000957C5">
            <w:pPr>
              <w:jc w:val="center"/>
              <w:rPr>
                <w:rFonts w:ascii="GHEA Grapalat" w:hAnsi="GHEA Grapalat"/>
                <w:sz w:val="20"/>
                <w:lang w:val="pt-BR"/>
              </w:rPr>
            </w:pPr>
          </w:p>
          <w:p w14:paraId="7802E696" w14:textId="77777777" w:rsidR="000957C5" w:rsidRDefault="000957C5" w:rsidP="000957C5">
            <w:pPr>
              <w:jc w:val="center"/>
              <w:rPr>
                <w:rFonts w:ascii="GHEA Grapalat" w:hAnsi="GHEA Grapalat"/>
                <w:sz w:val="20"/>
                <w:lang w:val="pt-BR"/>
              </w:rPr>
            </w:pPr>
          </w:p>
          <w:p w14:paraId="22550B8B" w14:textId="77777777" w:rsidR="000957C5" w:rsidRDefault="000957C5" w:rsidP="000957C5">
            <w:pPr>
              <w:jc w:val="center"/>
              <w:rPr>
                <w:rFonts w:ascii="GHEA Grapalat" w:hAnsi="GHEA Grapalat"/>
                <w:sz w:val="20"/>
                <w:lang w:val="pt-BR"/>
              </w:rPr>
            </w:pPr>
          </w:p>
          <w:p w14:paraId="33A8A17F" w14:textId="77777777" w:rsidR="000957C5" w:rsidRDefault="000957C5" w:rsidP="000957C5">
            <w:pPr>
              <w:jc w:val="center"/>
              <w:rPr>
                <w:rFonts w:ascii="GHEA Grapalat" w:hAnsi="GHEA Grapalat"/>
                <w:sz w:val="20"/>
                <w:lang w:val="pt-BR"/>
              </w:rPr>
            </w:pPr>
          </w:p>
          <w:p w14:paraId="243102BE" w14:textId="67486258" w:rsidR="000957C5" w:rsidRDefault="000957C5" w:rsidP="000957C5">
            <w:pPr>
              <w:jc w:val="center"/>
              <w:rPr>
                <w:rFonts w:ascii="GHEA Grapalat" w:hAnsi="GHEA Grapalat"/>
                <w:sz w:val="20"/>
                <w:lang w:val="pt-BR"/>
              </w:rPr>
            </w:pPr>
            <w:r w:rsidRPr="00CA29C4">
              <w:rPr>
                <w:rFonts w:ascii="GHEA Grapalat" w:hAnsi="GHEA Grapalat"/>
                <w:sz w:val="20"/>
                <w:lang w:val="pt-BR"/>
              </w:rPr>
              <w:t>100%</w:t>
            </w:r>
          </w:p>
        </w:tc>
        <w:tc>
          <w:tcPr>
            <w:tcW w:w="685" w:type="dxa"/>
          </w:tcPr>
          <w:p w14:paraId="5EF1C8AC" w14:textId="77777777" w:rsidR="000957C5" w:rsidRDefault="000957C5" w:rsidP="000957C5">
            <w:pPr>
              <w:jc w:val="center"/>
              <w:rPr>
                <w:rFonts w:ascii="GHEA Grapalat" w:hAnsi="GHEA Grapalat"/>
                <w:sz w:val="20"/>
                <w:lang w:val="pt-BR"/>
              </w:rPr>
            </w:pPr>
          </w:p>
          <w:p w14:paraId="7CAC4E3D" w14:textId="77777777" w:rsidR="000957C5" w:rsidRDefault="000957C5" w:rsidP="000957C5">
            <w:pPr>
              <w:jc w:val="center"/>
              <w:rPr>
                <w:rFonts w:ascii="GHEA Grapalat" w:hAnsi="GHEA Grapalat"/>
                <w:sz w:val="20"/>
                <w:lang w:val="pt-BR"/>
              </w:rPr>
            </w:pPr>
          </w:p>
          <w:p w14:paraId="79427F9B" w14:textId="77777777" w:rsidR="000957C5" w:rsidRDefault="000957C5" w:rsidP="000957C5">
            <w:pPr>
              <w:jc w:val="center"/>
              <w:rPr>
                <w:rFonts w:ascii="GHEA Grapalat" w:hAnsi="GHEA Grapalat"/>
                <w:sz w:val="20"/>
                <w:lang w:val="pt-BR"/>
              </w:rPr>
            </w:pPr>
          </w:p>
          <w:p w14:paraId="07264A7C" w14:textId="77777777" w:rsidR="000957C5" w:rsidRDefault="000957C5" w:rsidP="000957C5">
            <w:pPr>
              <w:jc w:val="center"/>
              <w:rPr>
                <w:rFonts w:ascii="GHEA Grapalat" w:hAnsi="GHEA Grapalat"/>
                <w:sz w:val="20"/>
                <w:lang w:val="pt-BR"/>
              </w:rPr>
            </w:pPr>
          </w:p>
          <w:p w14:paraId="07430958" w14:textId="63041D2F" w:rsidR="000957C5" w:rsidRPr="0039418E" w:rsidRDefault="000957C5" w:rsidP="000957C5">
            <w:pPr>
              <w:jc w:val="center"/>
              <w:rPr>
                <w:rFonts w:ascii="GHEA Grapalat" w:hAnsi="GHEA Grapalat"/>
                <w:sz w:val="20"/>
                <w:lang w:val="pt-BR"/>
              </w:rPr>
            </w:pPr>
            <w:r w:rsidRPr="00CA29C4">
              <w:rPr>
                <w:rFonts w:ascii="GHEA Grapalat" w:hAnsi="GHEA Grapalat"/>
                <w:sz w:val="20"/>
                <w:lang w:val="pt-BR"/>
              </w:rPr>
              <w:t>100%</w:t>
            </w:r>
          </w:p>
        </w:tc>
        <w:tc>
          <w:tcPr>
            <w:tcW w:w="1416" w:type="dxa"/>
            <w:vAlign w:val="center"/>
          </w:tcPr>
          <w:p w14:paraId="31CA3209" w14:textId="2FE07F5F" w:rsidR="000957C5" w:rsidRPr="0039418E" w:rsidRDefault="000957C5" w:rsidP="000957C5">
            <w:pPr>
              <w:jc w:val="center"/>
              <w:rPr>
                <w:rFonts w:ascii="GHEA Grapalat" w:hAnsi="GHEA Grapalat"/>
                <w:sz w:val="20"/>
                <w:lang w:val="pt-BR"/>
              </w:rPr>
            </w:pPr>
            <w:r w:rsidRPr="0039418E">
              <w:rPr>
                <w:rFonts w:ascii="GHEA Grapalat" w:hAnsi="GHEA Grapalat"/>
                <w:sz w:val="20"/>
                <w:lang w:val="pt-BR"/>
              </w:rPr>
              <w:t>100%</w:t>
            </w:r>
          </w:p>
        </w:tc>
      </w:tr>
    </w:tbl>
    <w:p w14:paraId="0766221F" w14:textId="77777777" w:rsidR="007678FA" w:rsidRPr="000968C3" w:rsidRDefault="007678FA" w:rsidP="007678FA">
      <w:pPr>
        <w:rPr>
          <w:rFonts w:ascii="GHEA Grapalat" w:hAnsi="GHEA Grapalat"/>
          <w:i/>
          <w:sz w:val="18"/>
          <w:szCs w:val="18"/>
          <w:lang w:val="hy-AM"/>
        </w:rPr>
      </w:pPr>
    </w:p>
    <w:p w14:paraId="7437C35E" w14:textId="77777777" w:rsidR="007678FA" w:rsidRPr="00F566BF" w:rsidRDefault="007678FA" w:rsidP="007678FA">
      <w:pPr>
        <w:jc w:val="both"/>
        <w:rPr>
          <w:rFonts w:ascii="GHEA Grapalat" w:hAnsi="GHEA Grapalat" w:cs="Sylfaen"/>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lastRenderedPageBreak/>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11126CB1"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w:t>
      </w:r>
      <w:r w:rsidR="00022E86">
        <w:rPr>
          <w:rFonts w:ascii="GHEA Grapalat" w:hAnsi="GHEA Grapalat" w:cs="TimesArmenianPSMT"/>
          <w:i/>
          <w:sz w:val="20"/>
          <w:lang w:val="hy-AM"/>
        </w:rPr>
        <w:t>6</w:t>
      </w:r>
      <w:r w:rsidRPr="00F566BF">
        <w:rPr>
          <w:rFonts w:ascii="GHEA Grapalat" w:hAnsi="GHEA Grapalat" w:cs="TimesArmenianPSMT"/>
          <w:i/>
          <w:sz w:val="20"/>
          <w:lang w:val="ru-RU"/>
        </w:rPr>
        <w:t xml:space="preserve">թ. կնքված </w:t>
      </w:r>
    </w:p>
    <w:p w14:paraId="3FDE2F15" w14:textId="71A1837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w:t>
      </w:r>
      <w:r w:rsidR="00A64643">
        <w:rPr>
          <w:rFonts w:ascii="GHEA Grapalat" w:hAnsi="GHEA Grapalat"/>
          <w:i/>
          <w:sz w:val="18"/>
          <w:lang w:val="hy-AM"/>
        </w:rPr>
        <w:t>ԳՀԽԾՁԲ-</w:t>
      </w:r>
      <w:r w:rsidR="00333D5A">
        <w:rPr>
          <w:rFonts w:ascii="GHEA Grapalat" w:hAnsi="GHEA Grapalat"/>
          <w:i/>
          <w:sz w:val="18"/>
          <w:lang w:val="hy-AM"/>
        </w:rPr>
        <w:t>26/19</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8213EB"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612158CE"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w:t>
      </w:r>
      <w:r w:rsidR="00022E86">
        <w:rPr>
          <w:rFonts w:ascii="GHEA Grapalat" w:hAnsi="GHEA Grapalat" w:cs="TimesArmenianPSMT"/>
          <w:i/>
          <w:sz w:val="20"/>
          <w:lang w:val="hy-AM"/>
        </w:rPr>
        <w:t>6</w:t>
      </w:r>
      <w:r w:rsidRPr="00F566BF">
        <w:rPr>
          <w:rFonts w:ascii="GHEA Grapalat" w:hAnsi="GHEA Grapalat" w:cs="TimesArmenianPSMT"/>
          <w:i/>
          <w:sz w:val="20"/>
          <w:lang w:val="ru-RU"/>
        </w:rPr>
        <w:t xml:space="preserve">թ. կնքված </w:t>
      </w:r>
    </w:p>
    <w:p w14:paraId="4752D2A1" w14:textId="252610F8" w:rsidR="007678FA" w:rsidRPr="00841DE6"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w:t>
      </w:r>
      <w:r w:rsidR="00A64643">
        <w:rPr>
          <w:rFonts w:ascii="GHEA Grapalat" w:hAnsi="GHEA Grapalat"/>
          <w:i/>
          <w:sz w:val="18"/>
          <w:lang w:val="hy-AM"/>
        </w:rPr>
        <w:t>ԳՀԽԾՁԲ-</w:t>
      </w:r>
      <w:r w:rsidR="00333D5A">
        <w:rPr>
          <w:rFonts w:ascii="GHEA Grapalat" w:hAnsi="GHEA Grapalat"/>
          <w:i/>
          <w:sz w:val="18"/>
          <w:lang w:val="hy-AM"/>
        </w:rPr>
        <w:t>26/19</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841DE6">
        <w:rPr>
          <w:rFonts w:ascii="GHEA Grapalat" w:hAnsi="GHEA Grapalat" w:cs="TimesArmenianPSMT"/>
          <w:i/>
          <w:sz w:val="20"/>
          <w:lang w:val="hy-AM"/>
        </w:rPr>
        <w:t>ծածկագրով պայմանագրի</w:t>
      </w:r>
    </w:p>
    <w:p w14:paraId="4F674C6B" w14:textId="77777777" w:rsidR="007678FA" w:rsidRPr="00841DE6"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841DE6" w:rsidRDefault="007678FA" w:rsidP="007678FA">
      <w:pPr>
        <w:rPr>
          <w:rFonts w:ascii="GHEA Grapalat" w:hAnsi="GHEA Grapalat"/>
          <w:lang w:val="hy-AM"/>
        </w:rPr>
      </w:pPr>
    </w:p>
    <w:p w14:paraId="0FBBE306" w14:textId="77777777" w:rsidR="007678FA" w:rsidRPr="00841DE6" w:rsidRDefault="007678FA" w:rsidP="007678FA">
      <w:pPr>
        <w:rPr>
          <w:rFonts w:ascii="GHEA Grapalat" w:hAnsi="GHEA Grapalat"/>
          <w:lang w:val="hy-AM"/>
        </w:rPr>
      </w:pPr>
    </w:p>
    <w:p w14:paraId="36010724" w14:textId="77777777" w:rsidR="007678FA" w:rsidRPr="00841DE6" w:rsidRDefault="007678FA" w:rsidP="007678FA">
      <w:pPr>
        <w:rPr>
          <w:rFonts w:ascii="GHEA Grapalat" w:hAnsi="GHEA Grapalat"/>
          <w:lang w:val="hy-AM"/>
        </w:rPr>
      </w:pPr>
    </w:p>
    <w:p w14:paraId="607BBF20" w14:textId="77777777" w:rsidR="007678FA" w:rsidRPr="00841DE6" w:rsidRDefault="007678FA" w:rsidP="007678FA">
      <w:pPr>
        <w:tabs>
          <w:tab w:val="left" w:pos="2250"/>
        </w:tabs>
        <w:spacing w:line="276" w:lineRule="auto"/>
        <w:jc w:val="center"/>
        <w:rPr>
          <w:rFonts w:ascii="GHEA Grapalat" w:hAnsi="GHEA Grapalat" w:cs="Sylfaen"/>
          <w:bCs/>
          <w:sz w:val="18"/>
          <w:szCs w:val="18"/>
          <w:lang w:val="hy-AM"/>
        </w:rPr>
      </w:pPr>
      <w:r w:rsidRPr="00841DE6">
        <w:rPr>
          <w:rFonts w:ascii="GHEA Grapalat" w:hAnsi="GHEA Grapalat" w:cs="Sylfaen"/>
          <w:bCs/>
          <w:sz w:val="18"/>
          <w:szCs w:val="18"/>
          <w:lang w:val="hy-AM"/>
        </w:rPr>
        <w:t xml:space="preserve">ԱԿՏ  N    </w:t>
      </w:r>
    </w:p>
    <w:p w14:paraId="066020AB" w14:textId="77777777" w:rsidR="007678FA" w:rsidRPr="00153D5F"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53D5F">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53D5F"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53D5F"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53D5F" w:rsidRDefault="007678FA" w:rsidP="007678FA">
      <w:pPr>
        <w:tabs>
          <w:tab w:val="left" w:pos="360"/>
          <w:tab w:val="left" w:pos="540"/>
        </w:tabs>
        <w:ind w:left="-540" w:firstLine="180"/>
        <w:jc w:val="both"/>
        <w:rPr>
          <w:rFonts w:ascii="GHEA Grapalat" w:hAnsi="GHEA Grapalat" w:cs="Sylfaen"/>
          <w:sz w:val="20"/>
          <w:szCs w:val="20"/>
          <w:lang w:val="hy-AM"/>
        </w:rPr>
      </w:pPr>
      <w:r w:rsidRPr="00153D5F">
        <w:rPr>
          <w:rFonts w:ascii="GHEA Grapalat" w:hAnsi="GHEA Grapalat" w:cs="Sylfaen"/>
          <w:lang w:val="hy-AM"/>
        </w:rPr>
        <w:tab/>
      </w:r>
      <w:r w:rsidRPr="00F566BF">
        <w:rPr>
          <w:rFonts w:ascii="GHEA Grapalat" w:hAnsi="GHEA Grapalat" w:cs="Sylfaen"/>
          <w:sz w:val="20"/>
          <w:szCs w:val="20"/>
          <w:lang w:val="hy-AM"/>
        </w:rPr>
        <w:t xml:space="preserve">Սույնով </w:t>
      </w:r>
      <w:r w:rsidRPr="00153D5F">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153D5F">
        <w:rPr>
          <w:rFonts w:ascii="GHEA Grapalat" w:hAnsi="GHEA Grapalat" w:cs="Sylfaen"/>
          <w:sz w:val="20"/>
          <w:u w:val="single"/>
          <w:lang w:val="hy-AM"/>
        </w:rPr>
        <w:tab/>
      </w:r>
      <w:r w:rsidRPr="00153D5F">
        <w:rPr>
          <w:rFonts w:ascii="GHEA Grapalat" w:hAnsi="GHEA Grapalat" w:cs="Sylfaen"/>
          <w:sz w:val="20"/>
          <w:u w:val="single"/>
          <w:lang w:val="hy-AM"/>
        </w:rPr>
        <w:tab/>
        <w:t xml:space="preserve">        </w:t>
      </w:r>
      <w:r w:rsidRPr="00153D5F">
        <w:rPr>
          <w:rFonts w:ascii="GHEA Grapalat" w:hAnsi="GHEA Grapalat" w:cs="Sylfaen"/>
          <w:sz w:val="20"/>
          <w:lang w:val="hy-AM"/>
        </w:rPr>
        <w:t>-ի</w:t>
      </w:r>
      <w:r w:rsidRPr="00153D5F">
        <w:rPr>
          <w:rFonts w:ascii="GHEA Grapalat" w:hAnsi="GHEA Grapalat" w:cs="Sylfaen"/>
          <w:lang w:val="hy-AM"/>
        </w:rPr>
        <w:t xml:space="preserve"> </w:t>
      </w:r>
      <w:r w:rsidRPr="00153D5F">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153D5F">
        <w:rPr>
          <w:rFonts w:ascii="GHEA Grapalat" w:hAnsi="GHEA Grapalat" w:cs="Sylfaen"/>
          <w:sz w:val="20"/>
          <w:u w:val="single"/>
          <w:lang w:val="hy-AM"/>
        </w:rPr>
        <w:tab/>
      </w:r>
      <w:r w:rsidRPr="00153D5F">
        <w:rPr>
          <w:rFonts w:ascii="GHEA Grapalat" w:hAnsi="GHEA Grapalat" w:cs="Sylfaen"/>
          <w:sz w:val="20"/>
          <w:u w:val="single"/>
          <w:lang w:val="hy-AM"/>
        </w:rPr>
        <w:tab/>
        <w:t xml:space="preserve">        </w:t>
      </w:r>
      <w:r w:rsidRPr="00153D5F">
        <w:rPr>
          <w:rFonts w:ascii="GHEA Grapalat" w:hAnsi="GHEA Grapalat" w:cs="Sylfaen"/>
          <w:sz w:val="20"/>
          <w:lang w:val="hy-AM"/>
        </w:rPr>
        <w:t>-ի</w:t>
      </w:r>
    </w:p>
    <w:p w14:paraId="4772D509" w14:textId="77777777" w:rsidR="007678FA" w:rsidRPr="00153D5F" w:rsidRDefault="007678FA" w:rsidP="007678FA">
      <w:pPr>
        <w:tabs>
          <w:tab w:val="left" w:pos="360"/>
          <w:tab w:val="left" w:pos="540"/>
        </w:tabs>
        <w:jc w:val="both"/>
        <w:rPr>
          <w:rFonts w:ascii="GHEA Grapalat" w:hAnsi="GHEA Grapalat" w:cs="Sylfaen"/>
          <w:lang w:val="hy-AM"/>
        </w:rPr>
      </w:pPr>
      <w:r w:rsidRPr="00153D5F">
        <w:rPr>
          <w:rFonts w:ascii="GHEA Grapalat" w:hAnsi="GHEA Grapalat" w:cs="Sylfaen"/>
          <w:lang w:val="hy-AM"/>
        </w:rPr>
        <w:t xml:space="preserve">                                            </w:t>
      </w:r>
      <w:r w:rsidRPr="00153D5F">
        <w:rPr>
          <w:rFonts w:ascii="GHEA Grapalat" w:hAnsi="GHEA Grapalat" w:cs="Sylfaen"/>
          <w:sz w:val="12"/>
          <w:szCs w:val="12"/>
          <w:lang w:val="hy-AM"/>
        </w:rPr>
        <w:t xml:space="preserve">Պատվիրատուի անունը     </w:t>
      </w:r>
      <w:r w:rsidRPr="00153D5F">
        <w:rPr>
          <w:rFonts w:ascii="GHEA Grapalat" w:hAnsi="GHEA Grapalat" w:cs="Sylfaen"/>
          <w:sz w:val="16"/>
          <w:szCs w:val="16"/>
          <w:lang w:val="hy-AM"/>
        </w:rPr>
        <w:t xml:space="preserve">                                                           </w:t>
      </w:r>
      <w:r w:rsidRPr="00153D5F">
        <w:rPr>
          <w:rFonts w:ascii="GHEA Grapalat" w:hAnsi="GHEA Grapalat" w:cs="Sylfaen"/>
          <w:sz w:val="12"/>
          <w:szCs w:val="12"/>
          <w:lang w:val="hy-AM"/>
        </w:rPr>
        <w:t>Կատարողի անունը</w:t>
      </w:r>
    </w:p>
    <w:p w14:paraId="1B6399F5" w14:textId="77777777" w:rsidR="007678FA" w:rsidRPr="00153D5F"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153D5F">
        <w:rPr>
          <w:rFonts w:ascii="GHEA Grapalat" w:hAnsi="GHEA Grapalat" w:cs="Sylfaen"/>
          <w:sz w:val="20"/>
          <w:szCs w:val="20"/>
          <w:lang w:val="hy-AM"/>
        </w:rPr>
        <w:t>ատարող</w:t>
      </w:r>
      <w:r w:rsidRPr="00F566BF">
        <w:rPr>
          <w:rFonts w:ascii="GHEA Grapalat" w:hAnsi="GHEA Grapalat" w:cs="Sylfaen"/>
          <w:sz w:val="20"/>
          <w:szCs w:val="20"/>
          <w:lang w:val="hy-AM"/>
        </w:rPr>
        <w:t>)</w:t>
      </w:r>
      <w:r w:rsidRPr="00153D5F">
        <w:rPr>
          <w:rFonts w:ascii="GHEA Grapalat" w:hAnsi="GHEA Grapalat" w:cs="Sylfaen"/>
          <w:sz w:val="20"/>
          <w:szCs w:val="20"/>
          <w:lang w:val="hy-AM"/>
        </w:rPr>
        <w:t xml:space="preserve"> </w:t>
      </w:r>
      <w:r w:rsidRPr="00153D5F">
        <w:rPr>
          <w:rFonts w:ascii="GHEA Grapalat" w:hAnsi="GHEA Grapalat" w:cs="Sylfaen"/>
          <w:sz w:val="20"/>
          <w:lang w:val="hy-AM"/>
        </w:rPr>
        <w:t xml:space="preserve">միջև 20     թ. </w:t>
      </w:r>
      <w:r w:rsidRPr="00153D5F">
        <w:rPr>
          <w:rFonts w:ascii="GHEA Grapalat" w:hAnsi="GHEA Grapalat" w:cs="Sylfaen"/>
          <w:sz w:val="20"/>
          <w:u w:val="single"/>
          <w:lang w:val="hy-AM"/>
        </w:rPr>
        <w:tab/>
      </w:r>
      <w:r w:rsidRPr="00153D5F">
        <w:rPr>
          <w:rFonts w:ascii="GHEA Grapalat" w:hAnsi="GHEA Grapalat" w:cs="Sylfaen"/>
          <w:sz w:val="20"/>
          <w:u w:val="single"/>
          <w:lang w:val="hy-AM"/>
        </w:rPr>
        <w:tab/>
      </w:r>
      <w:r w:rsidRPr="00153D5F">
        <w:rPr>
          <w:rFonts w:ascii="GHEA Grapalat" w:hAnsi="GHEA Grapalat" w:cs="Sylfaen"/>
          <w:sz w:val="20"/>
          <w:u w:val="single"/>
          <w:lang w:val="hy-AM"/>
        </w:rPr>
        <w:tab/>
      </w:r>
      <w:r w:rsidRPr="00153D5F">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2" w:name="_Hlk187704942"/>
            <w:bookmarkStart w:id="13"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059D738D"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w:t>
            </w:r>
            <w:r w:rsidR="00022E86">
              <w:rPr>
                <w:rFonts w:ascii="GHEA Grapalat" w:hAnsi="GHEA Grapalat" w:cs="Sylfaen"/>
                <w:i/>
                <w:sz w:val="20"/>
                <w:lang w:val="pt-BR"/>
              </w:rPr>
              <w:t>6</w:t>
            </w:r>
            <w:r w:rsidRPr="005E1F72">
              <w:rPr>
                <w:rFonts w:ascii="GHEA Grapalat" w:hAnsi="GHEA Grapalat" w:cs="Sylfaen"/>
                <w:i/>
                <w:sz w:val="20"/>
                <w:lang w:val="pt-BR"/>
              </w:rPr>
              <w:t xml:space="preserve">թ. կնքված </w:t>
            </w:r>
          </w:p>
          <w:p w14:paraId="277B09C7" w14:textId="1A418EE0"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w:t>
            </w:r>
            <w:r w:rsidR="00A64643">
              <w:rPr>
                <w:rFonts w:ascii="GHEA Grapalat" w:hAnsi="GHEA Grapalat"/>
                <w:i/>
                <w:sz w:val="18"/>
                <w:lang w:val="hy-AM"/>
              </w:rPr>
              <w:t>ԳՀԽԾՁԲ-</w:t>
            </w:r>
            <w:r w:rsidR="00333D5A">
              <w:rPr>
                <w:rFonts w:ascii="GHEA Grapalat" w:hAnsi="GHEA Grapalat"/>
                <w:i/>
                <w:sz w:val="18"/>
                <w:lang w:val="hy-AM"/>
              </w:rPr>
              <w:t>26/19</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2"/>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3"/>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7722E" w14:textId="77777777" w:rsidR="00D87D59" w:rsidRDefault="00D87D59">
      <w:r>
        <w:separator/>
      </w:r>
    </w:p>
  </w:endnote>
  <w:endnote w:type="continuationSeparator" w:id="0">
    <w:p w14:paraId="6DF2473D" w14:textId="77777777" w:rsidR="00D87D59" w:rsidRDefault="00D8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CFFD0" w14:textId="77777777" w:rsidR="00D87D59" w:rsidRDefault="00D87D59">
      <w:r>
        <w:separator/>
      </w:r>
    </w:p>
  </w:footnote>
  <w:footnote w:type="continuationSeparator" w:id="0">
    <w:p w14:paraId="5D21F933" w14:textId="77777777" w:rsidR="00D87D59" w:rsidRDefault="00D87D59">
      <w:r>
        <w:continuationSeparator/>
      </w:r>
    </w:p>
  </w:footnote>
  <w:footnote w:id="1">
    <w:p w14:paraId="6D16DC45" w14:textId="77777777" w:rsidR="00333D5A" w:rsidRDefault="00333D5A" w:rsidP="00333D5A">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3780" w:rsidRPr="00AE608F" w:rsidRDefault="00083780">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ապա</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առաջին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քայլով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Համակարգում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նշել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որոնց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համար</w:t>
      </w:r>
      <w:proofErr w:type="spellEnd"/>
      <w:r w:rsidRPr="003053EF">
        <w:rPr>
          <w:rFonts w:ascii="GHEA Grapalat" w:hAnsi="GHEA Grapalat" w:cs="Sylfaen"/>
          <w:i/>
          <w:sz w:val="16"/>
          <w:szCs w:val="16"/>
        </w:rPr>
        <w:t xml:space="preserve"> </w:t>
      </w:r>
      <w:r w:rsidRPr="007B2243">
        <w:rPr>
          <w:rFonts w:ascii="GHEA Grapalat" w:hAnsi="GHEA Grapalat" w:cs="Sylfaen"/>
          <w:i/>
          <w:sz w:val="16"/>
          <w:szCs w:val="16"/>
          <w:lang w:val="hy-AM"/>
        </w:rPr>
        <w:t>մ</w:t>
      </w:r>
      <w:proofErr w:type="spellStart"/>
      <w:r w:rsidRPr="003053EF">
        <w:rPr>
          <w:rFonts w:ascii="GHEA Grapalat" w:hAnsi="GHEA Grapalat" w:cs="Sylfaen"/>
          <w:i/>
          <w:sz w:val="16"/>
          <w:szCs w:val="16"/>
        </w:rPr>
        <w:t>ասնակիցը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ներկայացնում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հետո</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միայն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լրացնել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մնացած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այլապես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բացվի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գնահատման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ժամանակ</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նախադասությունը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կազմակերպվում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w:t>
      </w:r>
    </w:p>
  </w:footnote>
  <w:footnote w:id="3">
    <w:p w14:paraId="724B51D9" w14:textId="5D217820" w:rsidR="00083780" w:rsidRPr="00334EFB" w:rsidRDefault="00083780"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3780" w:rsidRPr="00954C1B" w:rsidRDefault="00083780">
      <w:pPr>
        <w:pStyle w:val="FootnoteText"/>
        <w:rPr>
          <w:rFonts w:asciiTheme="minorHAnsi" w:hAnsiTheme="minorHAnsi"/>
          <w:lang w:val="hy-AM"/>
        </w:rPr>
      </w:pPr>
      <w:r>
        <w:rPr>
          <w:rStyle w:val="FootnoteReference"/>
        </w:rPr>
        <w:footnoteRef/>
      </w:r>
      <w:r>
        <w:t xml:space="preserve">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5">
    <w:p w14:paraId="69085C67" w14:textId="045FC4C1" w:rsidR="00083780" w:rsidRPr="004F02AD" w:rsidRDefault="00083780"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6">
    <w:p w14:paraId="3023BBA7" w14:textId="5472FE3D" w:rsidR="00083780" w:rsidRPr="00EF6E29" w:rsidRDefault="00083780">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3780" w:rsidRPr="00D66974" w:rsidRDefault="00083780"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3780" w:rsidRPr="00D66974" w:rsidRDefault="00083780" w:rsidP="00AD2285">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8">
    <w:p w14:paraId="0B3418CC" w14:textId="2D200967" w:rsidR="00083780" w:rsidRPr="00AD2285" w:rsidRDefault="00083780">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713730905">
    <w:abstractNumId w:val="21"/>
  </w:num>
  <w:num w:numId="2" w16cid:durableId="1336617545">
    <w:abstractNumId w:val="8"/>
  </w:num>
  <w:num w:numId="3" w16cid:durableId="1925217736">
    <w:abstractNumId w:val="18"/>
  </w:num>
  <w:num w:numId="4" w16cid:durableId="239022805">
    <w:abstractNumId w:val="15"/>
  </w:num>
  <w:num w:numId="5" w16cid:durableId="47073395">
    <w:abstractNumId w:val="23"/>
  </w:num>
  <w:num w:numId="6" w16cid:durableId="2106681352">
    <w:abstractNumId w:val="21"/>
    <w:lvlOverride w:ilvl="0">
      <w:startOverride w:val="1"/>
    </w:lvlOverride>
    <w:lvlOverride w:ilvl="1"/>
    <w:lvlOverride w:ilvl="2"/>
    <w:lvlOverride w:ilvl="3"/>
    <w:lvlOverride w:ilvl="4"/>
    <w:lvlOverride w:ilvl="5"/>
    <w:lvlOverride w:ilvl="6"/>
    <w:lvlOverride w:ilvl="7"/>
    <w:lvlOverride w:ilvl="8"/>
  </w:num>
  <w:num w:numId="7" w16cid:durableId="8599780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92066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1283482">
    <w:abstractNumId w:val="17"/>
  </w:num>
  <w:num w:numId="10" w16cid:durableId="540702221">
    <w:abstractNumId w:val="5"/>
  </w:num>
  <w:num w:numId="11" w16cid:durableId="597713280">
    <w:abstractNumId w:val="7"/>
  </w:num>
  <w:num w:numId="12" w16cid:durableId="14698675">
    <w:abstractNumId w:val="27"/>
  </w:num>
  <w:num w:numId="13" w16cid:durableId="1808815851">
    <w:abstractNumId w:val="24"/>
  </w:num>
  <w:num w:numId="14" w16cid:durableId="1467313000">
    <w:abstractNumId w:val="11"/>
  </w:num>
  <w:num w:numId="15" w16cid:durableId="1750885347">
    <w:abstractNumId w:val="25"/>
  </w:num>
  <w:num w:numId="16" w16cid:durableId="257712351">
    <w:abstractNumId w:val="14"/>
  </w:num>
  <w:num w:numId="17" w16cid:durableId="1078215200">
    <w:abstractNumId w:val="6"/>
  </w:num>
  <w:num w:numId="18" w16cid:durableId="890187801">
    <w:abstractNumId w:val="1"/>
  </w:num>
  <w:num w:numId="19" w16cid:durableId="1473450797">
    <w:abstractNumId w:val="4"/>
  </w:num>
  <w:num w:numId="20" w16cid:durableId="1870871988">
    <w:abstractNumId w:val="3"/>
  </w:num>
  <w:num w:numId="21" w16cid:durableId="1797023226">
    <w:abstractNumId w:val="28"/>
  </w:num>
  <w:num w:numId="22" w16cid:durableId="764502204">
    <w:abstractNumId w:val="26"/>
  </w:num>
  <w:num w:numId="23" w16cid:durableId="1742366520">
    <w:abstractNumId w:val="22"/>
  </w:num>
  <w:num w:numId="24" w16cid:durableId="205991734">
    <w:abstractNumId w:val="0"/>
  </w:num>
  <w:num w:numId="25" w16cid:durableId="1084571125">
    <w:abstractNumId w:val="13"/>
  </w:num>
  <w:num w:numId="26" w16cid:durableId="1960407521">
    <w:abstractNumId w:val="16"/>
  </w:num>
  <w:num w:numId="27" w16cid:durableId="76484746">
    <w:abstractNumId w:val="20"/>
  </w:num>
  <w:num w:numId="28" w16cid:durableId="1799955468">
    <w:abstractNumId w:val="10"/>
  </w:num>
  <w:num w:numId="29" w16cid:durableId="802887427">
    <w:abstractNumId w:val="9"/>
  </w:num>
  <w:num w:numId="30" w16cid:durableId="1716851965">
    <w:abstractNumId w:val="12"/>
  </w:num>
  <w:num w:numId="31" w16cid:durableId="1047800346">
    <w:abstractNumId w:val="19"/>
  </w:num>
  <w:num w:numId="32" w16cid:durableId="97471841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00"/>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2E86"/>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05F"/>
    <w:rsid w:val="000644FD"/>
    <w:rsid w:val="00065A86"/>
    <w:rsid w:val="00065C3B"/>
    <w:rsid w:val="000661C0"/>
    <w:rsid w:val="000677B2"/>
    <w:rsid w:val="000704B9"/>
    <w:rsid w:val="00070880"/>
    <w:rsid w:val="00070DBB"/>
    <w:rsid w:val="0007131E"/>
    <w:rsid w:val="00071D1C"/>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3780"/>
    <w:rsid w:val="000845F6"/>
    <w:rsid w:val="0008536B"/>
    <w:rsid w:val="00085931"/>
    <w:rsid w:val="000878DB"/>
    <w:rsid w:val="00087A30"/>
    <w:rsid w:val="000911CA"/>
    <w:rsid w:val="00091EBC"/>
    <w:rsid w:val="00092D0A"/>
    <w:rsid w:val="0009380C"/>
    <w:rsid w:val="0009449B"/>
    <w:rsid w:val="000946A3"/>
    <w:rsid w:val="000952D8"/>
    <w:rsid w:val="000957C5"/>
    <w:rsid w:val="0009584D"/>
    <w:rsid w:val="00095EB1"/>
    <w:rsid w:val="000963B4"/>
    <w:rsid w:val="00096865"/>
    <w:rsid w:val="000968C3"/>
    <w:rsid w:val="00096F53"/>
    <w:rsid w:val="00097DE8"/>
    <w:rsid w:val="000A025B"/>
    <w:rsid w:val="000A2ABE"/>
    <w:rsid w:val="000A37CE"/>
    <w:rsid w:val="000A41B2"/>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F17"/>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7A"/>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3D5F"/>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5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4C2"/>
    <w:rsid w:val="00201683"/>
    <w:rsid w:val="002017CB"/>
    <w:rsid w:val="00201AF5"/>
    <w:rsid w:val="00201DA0"/>
    <w:rsid w:val="00201F2E"/>
    <w:rsid w:val="00202F4D"/>
    <w:rsid w:val="002032CE"/>
    <w:rsid w:val="00203917"/>
    <w:rsid w:val="00204B03"/>
    <w:rsid w:val="00204E53"/>
    <w:rsid w:val="00205034"/>
    <w:rsid w:val="00205689"/>
    <w:rsid w:val="0020660A"/>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72"/>
    <w:rsid w:val="00251E84"/>
    <w:rsid w:val="002522D1"/>
    <w:rsid w:val="00252C9C"/>
    <w:rsid w:val="002542AE"/>
    <w:rsid w:val="00254A36"/>
    <w:rsid w:val="00254E85"/>
    <w:rsid w:val="002559B9"/>
    <w:rsid w:val="00257773"/>
    <w:rsid w:val="00260569"/>
    <w:rsid w:val="00260A2C"/>
    <w:rsid w:val="00260E64"/>
    <w:rsid w:val="00261272"/>
    <w:rsid w:val="0026158D"/>
    <w:rsid w:val="00261876"/>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156"/>
    <w:rsid w:val="00274353"/>
    <w:rsid w:val="0027499F"/>
    <w:rsid w:val="00274BDF"/>
    <w:rsid w:val="00274F0E"/>
    <w:rsid w:val="002754C4"/>
    <w:rsid w:val="00276407"/>
    <w:rsid w:val="00276441"/>
    <w:rsid w:val="00276B03"/>
    <w:rsid w:val="00277BDB"/>
    <w:rsid w:val="00277F14"/>
    <w:rsid w:val="0028014C"/>
    <w:rsid w:val="00280DE2"/>
    <w:rsid w:val="00280E91"/>
    <w:rsid w:val="002812D9"/>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975"/>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456"/>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3D5A"/>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5AE"/>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521"/>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33BE"/>
    <w:rsid w:val="0038400D"/>
    <w:rsid w:val="0038438D"/>
    <w:rsid w:val="003850A0"/>
    <w:rsid w:val="0038517B"/>
    <w:rsid w:val="0038579B"/>
    <w:rsid w:val="003862E0"/>
    <w:rsid w:val="00386369"/>
    <w:rsid w:val="00386DB7"/>
    <w:rsid w:val="00386E4B"/>
    <w:rsid w:val="00386F38"/>
    <w:rsid w:val="003871DA"/>
    <w:rsid w:val="00387F66"/>
    <w:rsid w:val="003917C5"/>
    <w:rsid w:val="00391E56"/>
    <w:rsid w:val="00391EA8"/>
    <w:rsid w:val="00392525"/>
    <w:rsid w:val="0039338D"/>
    <w:rsid w:val="003946B4"/>
    <w:rsid w:val="003949A5"/>
    <w:rsid w:val="00395D6D"/>
    <w:rsid w:val="0039622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6B8B"/>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256"/>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08"/>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4E28"/>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46E6"/>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A4"/>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6630"/>
    <w:rsid w:val="0054752B"/>
    <w:rsid w:val="00547AE2"/>
    <w:rsid w:val="00551E52"/>
    <w:rsid w:val="005525A4"/>
    <w:rsid w:val="00552D6E"/>
    <w:rsid w:val="005538A6"/>
    <w:rsid w:val="00553DFD"/>
    <w:rsid w:val="00556113"/>
    <w:rsid w:val="0055623A"/>
    <w:rsid w:val="005563D9"/>
    <w:rsid w:val="00556C7A"/>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2C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537"/>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C1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B35"/>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13A"/>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0F93"/>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5E60"/>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159"/>
    <w:rsid w:val="006C1293"/>
    <w:rsid w:val="006C12EC"/>
    <w:rsid w:val="006C135E"/>
    <w:rsid w:val="006C1D25"/>
    <w:rsid w:val="006C3115"/>
    <w:rsid w:val="006C3873"/>
    <w:rsid w:val="006C3909"/>
    <w:rsid w:val="006C47F0"/>
    <w:rsid w:val="006C5224"/>
    <w:rsid w:val="006C679A"/>
    <w:rsid w:val="006C778B"/>
    <w:rsid w:val="006C7B6E"/>
    <w:rsid w:val="006C7E65"/>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4FC0"/>
    <w:rsid w:val="006E5FEF"/>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74"/>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266"/>
    <w:rsid w:val="00744517"/>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395"/>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0E4"/>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007"/>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5B"/>
    <w:rsid w:val="008061D6"/>
    <w:rsid w:val="008069F0"/>
    <w:rsid w:val="00807178"/>
    <w:rsid w:val="0080763E"/>
    <w:rsid w:val="00807F1E"/>
    <w:rsid w:val="00807F3B"/>
    <w:rsid w:val="0081017B"/>
    <w:rsid w:val="008105B4"/>
    <w:rsid w:val="00811D16"/>
    <w:rsid w:val="008128C9"/>
    <w:rsid w:val="008138CD"/>
    <w:rsid w:val="00813CA8"/>
    <w:rsid w:val="00814170"/>
    <w:rsid w:val="0081420E"/>
    <w:rsid w:val="00814DBD"/>
    <w:rsid w:val="00816505"/>
    <w:rsid w:val="00820257"/>
    <w:rsid w:val="008203E5"/>
    <w:rsid w:val="0082102B"/>
    <w:rsid w:val="008213EB"/>
    <w:rsid w:val="00821851"/>
    <w:rsid w:val="00821921"/>
    <w:rsid w:val="008223F5"/>
    <w:rsid w:val="008225FF"/>
    <w:rsid w:val="00822942"/>
    <w:rsid w:val="008229D3"/>
    <w:rsid w:val="0082382D"/>
    <w:rsid w:val="00824F68"/>
    <w:rsid w:val="008258A1"/>
    <w:rsid w:val="00825D86"/>
    <w:rsid w:val="00826193"/>
    <w:rsid w:val="008264EB"/>
    <w:rsid w:val="00830036"/>
    <w:rsid w:val="0083186E"/>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11BB"/>
    <w:rsid w:val="00841DE6"/>
    <w:rsid w:val="00842129"/>
    <w:rsid w:val="00842193"/>
    <w:rsid w:val="00842815"/>
    <w:rsid w:val="00842CDF"/>
    <w:rsid w:val="00842DEA"/>
    <w:rsid w:val="008435A4"/>
    <w:rsid w:val="008435DB"/>
    <w:rsid w:val="00843892"/>
    <w:rsid w:val="00844434"/>
    <w:rsid w:val="00844DB0"/>
    <w:rsid w:val="00845AA5"/>
    <w:rsid w:val="0084628D"/>
    <w:rsid w:val="00846E52"/>
    <w:rsid w:val="008477B6"/>
    <w:rsid w:val="00847EB9"/>
    <w:rsid w:val="008504E0"/>
    <w:rsid w:val="00850570"/>
    <w:rsid w:val="00850857"/>
    <w:rsid w:val="00850A76"/>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3554"/>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066"/>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0C6"/>
    <w:rsid w:val="00993191"/>
    <w:rsid w:val="00993B84"/>
    <w:rsid w:val="00994A77"/>
    <w:rsid w:val="00995045"/>
    <w:rsid w:val="00996C19"/>
    <w:rsid w:val="00997050"/>
    <w:rsid w:val="00997686"/>
    <w:rsid w:val="009A05AC"/>
    <w:rsid w:val="009A0C79"/>
    <w:rsid w:val="009A171D"/>
    <w:rsid w:val="009A1B95"/>
    <w:rsid w:val="009A2FDE"/>
    <w:rsid w:val="009A30B4"/>
    <w:rsid w:val="009A4FA9"/>
    <w:rsid w:val="009A5190"/>
    <w:rsid w:val="009A5D18"/>
    <w:rsid w:val="009A6B5D"/>
    <w:rsid w:val="009A73D5"/>
    <w:rsid w:val="009A73F9"/>
    <w:rsid w:val="009A7805"/>
    <w:rsid w:val="009A796C"/>
    <w:rsid w:val="009A7E8F"/>
    <w:rsid w:val="009B0273"/>
    <w:rsid w:val="009B0824"/>
    <w:rsid w:val="009B0DA1"/>
    <w:rsid w:val="009B349F"/>
    <w:rsid w:val="009B3CA3"/>
    <w:rsid w:val="009B46B2"/>
    <w:rsid w:val="009B5889"/>
    <w:rsid w:val="009B58F7"/>
    <w:rsid w:val="009B5ED1"/>
    <w:rsid w:val="009B6D58"/>
    <w:rsid w:val="009C192F"/>
    <w:rsid w:val="009C1A9B"/>
    <w:rsid w:val="009C1D0F"/>
    <w:rsid w:val="009C370D"/>
    <w:rsid w:val="009C3A21"/>
    <w:rsid w:val="009C3B73"/>
    <w:rsid w:val="009C3EC5"/>
    <w:rsid w:val="009C4D5D"/>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0E7"/>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3D11"/>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1FA1"/>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4643"/>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8776A"/>
    <w:rsid w:val="00A905A7"/>
    <w:rsid w:val="00A921FF"/>
    <w:rsid w:val="00A9233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620E"/>
    <w:rsid w:val="00AC743C"/>
    <w:rsid w:val="00AC7A2E"/>
    <w:rsid w:val="00AD0AB3"/>
    <w:rsid w:val="00AD0BEB"/>
    <w:rsid w:val="00AD12B1"/>
    <w:rsid w:val="00AD13D4"/>
    <w:rsid w:val="00AD1BFE"/>
    <w:rsid w:val="00AD2285"/>
    <w:rsid w:val="00AD2DC0"/>
    <w:rsid w:val="00AD2FAF"/>
    <w:rsid w:val="00AD305B"/>
    <w:rsid w:val="00AD34C9"/>
    <w:rsid w:val="00AD364D"/>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D22"/>
    <w:rsid w:val="00B11297"/>
    <w:rsid w:val="00B11B38"/>
    <w:rsid w:val="00B11FCA"/>
    <w:rsid w:val="00B12288"/>
    <w:rsid w:val="00B12330"/>
    <w:rsid w:val="00B12C72"/>
    <w:rsid w:val="00B141DC"/>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2F6"/>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51"/>
    <w:rsid w:val="00BA5D9A"/>
    <w:rsid w:val="00BA632C"/>
    <w:rsid w:val="00BA656E"/>
    <w:rsid w:val="00BA6667"/>
    <w:rsid w:val="00BB1A5D"/>
    <w:rsid w:val="00BB1C9B"/>
    <w:rsid w:val="00BB3575"/>
    <w:rsid w:val="00BB4ADD"/>
    <w:rsid w:val="00BB500A"/>
    <w:rsid w:val="00BB52F9"/>
    <w:rsid w:val="00BB5A37"/>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FF7"/>
    <w:rsid w:val="00BD3B55"/>
    <w:rsid w:val="00BD4817"/>
    <w:rsid w:val="00BD4FAE"/>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1E13"/>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40AF"/>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2BF1"/>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2F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470"/>
    <w:rsid w:val="00D5053C"/>
    <w:rsid w:val="00D50810"/>
    <w:rsid w:val="00D50B56"/>
    <w:rsid w:val="00D516BE"/>
    <w:rsid w:val="00D522A0"/>
    <w:rsid w:val="00D52CC7"/>
    <w:rsid w:val="00D52D0B"/>
    <w:rsid w:val="00D53B9C"/>
    <w:rsid w:val="00D5440E"/>
    <w:rsid w:val="00D54E6F"/>
    <w:rsid w:val="00D5541F"/>
    <w:rsid w:val="00D5622E"/>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D59"/>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8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260"/>
    <w:rsid w:val="00E51117"/>
    <w:rsid w:val="00E51EEA"/>
    <w:rsid w:val="00E52439"/>
    <w:rsid w:val="00E52749"/>
    <w:rsid w:val="00E528AD"/>
    <w:rsid w:val="00E530B6"/>
    <w:rsid w:val="00E5348C"/>
    <w:rsid w:val="00E537E4"/>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893"/>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D85"/>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B31"/>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756"/>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4E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836"/>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CBE"/>
    <w:rsid w:val="00FA2FB6"/>
    <w:rsid w:val="00FA37C3"/>
    <w:rsid w:val="00FA409E"/>
    <w:rsid w:val="00FA4725"/>
    <w:rsid w:val="00FA4F9D"/>
    <w:rsid w:val="00FA5AB5"/>
    <w:rsid w:val="00FA5CBD"/>
    <w:rsid w:val="00FA6B94"/>
    <w:rsid w:val="00FA6F47"/>
    <w:rsid w:val="00FA751D"/>
    <w:rsid w:val="00FA7A86"/>
    <w:rsid w:val="00FA7EAA"/>
    <w:rsid w:val="00FB057B"/>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377A"/>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5C47"/>
    <w:rsid w:val="00FF6156"/>
    <w:rsid w:val="00FF6934"/>
    <w:rsid w:val="00FF699D"/>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2">
    <w:name w:val="Unresolved Mention2"/>
    <w:basedOn w:val="DefaultParagraphFont"/>
    <w:uiPriority w:val="99"/>
    <w:semiHidden/>
    <w:unhideWhenUsed/>
    <w:rsid w:val="006A49C6"/>
    <w:rPr>
      <w:color w:val="605E5C"/>
      <w:shd w:val="clear" w:color="auto" w:fill="E1DFDD"/>
    </w:rPr>
  </w:style>
  <w:style w:type="character" w:customStyle="1" w:styleId="ng-binding">
    <w:name w:val="ng-binding"/>
    <w:basedOn w:val="DefaultParagraphFont"/>
    <w:rsid w:val="00083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220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177618196">
      <w:bodyDiv w:val="1"/>
      <w:marLeft w:val="0"/>
      <w:marRight w:val="0"/>
      <w:marTop w:val="0"/>
      <w:marBottom w:val="0"/>
      <w:divBdr>
        <w:top w:val="none" w:sz="0" w:space="0" w:color="auto"/>
        <w:left w:val="none" w:sz="0" w:space="0" w:color="auto"/>
        <w:bottom w:val="none" w:sz="0" w:space="0" w:color="auto"/>
        <w:right w:val="none" w:sz="0" w:space="0" w:color="auto"/>
      </w:divBdr>
    </w:div>
    <w:div w:id="192380765">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101349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5085005">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2860739">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54341433">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4599221">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63129827">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78190375">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73882994">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093571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49145668">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4706640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3982973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1837638">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74534-3C83-45D9-8555-2285B297F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61</Pages>
  <Words>18917</Words>
  <Characters>107833</Characters>
  <Application>Microsoft Office Word</Application>
  <DocSecurity>0</DocSecurity>
  <Lines>898</Lines>
  <Paragraphs>252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126498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97</cp:revision>
  <cp:lastPrinted>2018-02-16T07:12:00Z</cp:lastPrinted>
  <dcterms:created xsi:type="dcterms:W3CDTF">2025-03-04T12:43:00Z</dcterms:created>
  <dcterms:modified xsi:type="dcterms:W3CDTF">2026-02-17T11:19:00Z</dcterms:modified>
</cp:coreProperties>
</file>